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E5E51" w14:textId="77777777" w:rsidR="001A2B06" w:rsidRDefault="001A2B06" w:rsidP="001E1156">
      <w:pPr>
        <w:widowControl w:val="0"/>
        <w:jc w:val="center"/>
        <w:rPr>
          <w:b/>
          <w:bCs/>
          <w:spacing w:val="1"/>
          <w:szCs w:val="24"/>
        </w:rPr>
      </w:pPr>
    </w:p>
    <w:p w14:paraId="3795200B" w14:textId="77777777" w:rsidR="001E1156" w:rsidRPr="001E1156" w:rsidRDefault="001E1156" w:rsidP="001E1156">
      <w:pPr>
        <w:widowControl w:val="0"/>
        <w:jc w:val="center"/>
        <w:rPr>
          <w:b/>
          <w:bCs/>
          <w:spacing w:val="34"/>
          <w:szCs w:val="24"/>
        </w:rPr>
      </w:pPr>
      <w:r w:rsidRPr="001E1156">
        <w:rPr>
          <w:b/>
          <w:bCs/>
          <w:spacing w:val="1"/>
          <w:szCs w:val="24"/>
        </w:rPr>
        <w:t>A</w:t>
      </w:r>
      <w:r w:rsidRPr="001E1156">
        <w:rPr>
          <w:b/>
          <w:bCs/>
          <w:szCs w:val="24"/>
        </w:rPr>
        <w:t>PPENDIX</w:t>
      </w:r>
      <w:r w:rsidRPr="001E1156">
        <w:rPr>
          <w:b/>
          <w:bCs/>
          <w:spacing w:val="33"/>
          <w:szCs w:val="24"/>
        </w:rPr>
        <w:t xml:space="preserve"> </w:t>
      </w:r>
      <w:r>
        <w:rPr>
          <w:b/>
          <w:bCs/>
          <w:szCs w:val="24"/>
        </w:rPr>
        <w:t>C</w:t>
      </w:r>
    </w:p>
    <w:p w14:paraId="6EFB1EEF" w14:textId="77777777" w:rsidR="00C5776B" w:rsidRPr="001E1156" w:rsidRDefault="00BA0C81" w:rsidP="001E1156">
      <w:pPr>
        <w:widowControl w:val="0"/>
        <w:jc w:val="center"/>
        <w:rPr>
          <w:b/>
          <w:bCs/>
          <w:spacing w:val="1"/>
          <w:szCs w:val="24"/>
        </w:rPr>
      </w:pPr>
      <w:r w:rsidRPr="001E1156">
        <w:rPr>
          <w:b/>
          <w:bCs/>
          <w:spacing w:val="1"/>
          <w:szCs w:val="24"/>
        </w:rPr>
        <w:t>CONTRACT NEGOTIATION SIMULATION</w:t>
      </w:r>
    </w:p>
    <w:p w14:paraId="32DEA7F8" w14:textId="77777777" w:rsidR="001E1156" w:rsidRDefault="001E1156" w:rsidP="001E1156">
      <w:pPr>
        <w:jc w:val="both"/>
      </w:pPr>
    </w:p>
    <w:p w14:paraId="0FD4A4BF" w14:textId="77777777" w:rsidR="00537C27" w:rsidRDefault="00C5776B" w:rsidP="001E1156">
      <w:pPr>
        <w:jc w:val="both"/>
        <w:rPr>
          <w:ins w:id="0" w:author="Prachi Arora" w:date="2023-12-26T20:21:00Z"/>
          <w:b/>
        </w:rPr>
      </w:pPr>
      <w:r w:rsidRPr="00016B9A">
        <w:t xml:space="preserve">Appendix C provides a collective agreement in the </w:t>
      </w:r>
      <w:r w:rsidR="00D962D2">
        <w:t>dry</w:t>
      </w:r>
      <w:r w:rsidR="00F32242">
        <w:t>-</w:t>
      </w:r>
      <w:r w:rsidR="00D962D2">
        <w:t>cleaning</w:t>
      </w:r>
      <w:r w:rsidR="00D962D2" w:rsidRPr="00016B9A">
        <w:t xml:space="preserve"> </w:t>
      </w:r>
      <w:r w:rsidRPr="00016B9A">
        <w:t>industry that could be used in assignments relating to the analysis and negotiation of a collective agreement.</w:t>
      </w:r>
      <w:r w:rsidR="00F32242">
        <w:t xml:space="preserve"> </w:t>
      </w:r>
      <w:r w:rsidRPr="00016B9A">
        <w:t>There are two draft assignments provided in this manual that instructors can use or vary as they wish.</w:t>
      </w:r>
      <w:r w:rsidR="00F32242">
        <w:t xml:space="preserve"> </w:t>
      </w:r>
      <w:r w:rsidRPr="00016B9A">
        <w:t>The assignment instructions are available in Word in the electronic copy of the instructor's manual to allow dates to be inserted or instructions to be modified.</w:t>
      </w:r>
      <w:r w:rsidR="00F32242">
        <w:t xml:space="preserve"> </w:t>
      </w:r>
      <w:r w:rsidRPr="00016B9A">
        <w:t>A brief overview of the assignments and some comments are provided here.</w:t>
      </w:r>
    </w:p>
    <w:p w14:paraId="1F88BC97" w14:textId="77777777" w:rsidR="00537C27" w:rsidRDefault="00537C27" w:rsidP="001E1156">
      <w:pPr>
        <w:jc w:val="both"/>
        <w:rPr>
          <w:ins w:id="1" w:author="Prachi Arora" w:date="2023-12-26T20:21:00Z"/>
          <w:b/>
        </w:rPr>
      </w:pPr>
    </w:p>
    <w:p w14:paraId="66ADB107" w14:textId="0FD5FE48" w:rsidR="00C5776B" w:rsidRPr="00016B9A" w:rsidRDefault="00C5776B" w:rsidP="001E1156">
      <w:pPr>
        <w:jc w:val="both"/>
        <w:rPr>
          <w:b/>
        </w:rPr>
      </w:pPr>
      <w:r>
        <w:rPr>
          <w:b/>
        </w:rPr>
        <w:t xml:space="preserve">Explanation of </w:t>
      </w:r>
      <w:r w:rsidRPr="00016B9A">
        <w:rPr>
          <w:b/>
        </w:rPr>
        <w:t>Assignment 1 Collective Agreement Analysis</w:t>
      </w:r>
    </w:p>
    <w:p w14:paraId="306D3EB3" w14:textId="5D78E781" w:rsidR="00C5776B" w:rsidRPr="00016B9A" w:rsidRDefault="00C5776B" w:rsidP="001E1156">
      <w:pPr>
        <w:jc w:val="both"/>
      </w:pPr>
      <w:r w:rsidRPr="00016B9A">
        <w:t>This assignment requires union and employer bargaining teams to analyze the collective agreement.</w:t>
      </w:r>
      <w:r w:rsidR="00F32242">
        <w:t xml:space="preserve"> </w:t>
      </w:r>
      <w:r w:rsidRPr="00016B9A">
        <w:t xml:space="preserve">This assignment could be assigned to individual </w:t>
      </w:r>
      <w:r w:rsidR="007A45FD">
        <w:t>or</w:t>
      </w:r>
      <w:r w:rsidRPr="00016B9A">
        <w:t xml:space="preserve"> teams.</w:t>
      </w:r>
      <w:r w:rsidR="00F32242">
        <w:t xml:space="preserve"> </w:t>
      </w:r>
      <w:r w:rsidRPr="00016B9A">
        <w:t>Students are asked to identify areas where the union and the employer would like to see changes and additions to the collective agreement.</w:t>
      </w:r>
      <w:r w:rsidR="00F32242">
        <w:t xml:space="preserve"> </w:t>
      </w:r>
      <w:r w:rsidRPr="00016B9A">
        <w:t xml:space="preserve">This assignment could be assigned by itself or used to prepare students for Assignment </w:t>
      </w:r>
      <w:r w:rsidR="007A45FD">
        <w:t>Two</w:t>
      </w:r>
      <w:r w:rsidRPr="00016B9A">
        <w:t xml:space="preserve"> Contract Negotiation.</w:t>
      </w:r>
      <w:r w:rsidR="00F32242">
        <w:t xml:space="preserve"> </w:t>
      </w:r>
      <w:r w:rsidRPr="00016B9A">
        <w:t xml:space="preserve">To do this assignment students must have completed </w:t>
      </w:r>
      <w:r w:rsidR="007A45FD">
        <w:t>c</w:t>
      </w:r>
      <w:r w:rsidRPr="00016B9A">
        <w:t xml:space="preserve">hapter </w:t>
      </w:r>
      <w:r w:rsidR="007A45FD">
        <w:t>seven</w:t>
      </w:r>
      <w:r w:rsidRPr="00016B9A">
        <w:t>, Collective Agreement Terms.</w:t>
      </w:r>
      <w:r w:rsidR="00F32242">
        <w:t xml:space="preserve"> </w:t>
      </w:r>
      <w:r w:rsidRPr="00016B9A">
        <w:t xml:space="preserve">It is suggested that this type of assignment be used if students are going to be required to do Assignment </w:t>
      </w:r>
      <w:r w:rsidR="007A45FD">
        <w:t>Two</w:t>
      </w:r>
      <w:r w:rsidRPr="00016B9A">
        <w:t xml:space="preserve"> Contract Negotiation.</w:t>
      </w:r>
      <w:r w:rsidR="00F32242">
        <w:t xml:space="preserve"> </w:t>
      </w:r>
      <w:r w:rsidRPr="00016B9A">
        <w:t>If students do not have a thorough understanding of the collective agreemen</w:t>
      </w:r>
      <w:r w:rsidR="00F32242">
        <w:t>t,</w:t>
      </w:r>
      <w:r w:rsidRPr="00016B9A">
        <w:t xml:space="preserve"> they cannot prepare contract demands or negotiate an agreement.</w:t>
      </w:r>
      <w:r w:rsidR="00F32242">
        <w:t xml:space="preserve"> </w:t>
      </w:r>
      <w:r w:rsidRPr="00016B9A">
        <w:t xml:space="preserve">For example, if students have not </w:t>
      </w:r>
      <w:r w:rsidR="007A45FD">
        <w:t>learn</w:t>
      </w:r>
      <w:r w:rsidR="007A45FD" w:rsidRPr="00016B9A">
        <w:t xml:space="preserve">ed </w:t>
      </w:r>
      <w:r w:rsidRPr="00016B9A">
        <w:t>that the union security provisions in an agreement do not require union membership</w:t>
      </w:r>
      <w:r w:rsidR="00F32242">
        <w:t>,</w:t>
      </w:r>
      <w:r w:rsidRPr="00016B9A">
        <w:t xml:space="preserve"> they </w:t>
      </w:r>
      <w:r w:rsidR="007A45FD">
        <w:t xml:space="preserve">likely </w:t>
      </w:r>
      <w:r w:rsidRPr="00016B9A">
        <w:t>cannot make this a contract demand or discuss it in negotiations.</w:t>
      </w:r>
      <w:r w:rsidR="00F32242">
        <w:t xml:space="preserve"> </w:t>
      </w:r>
      <w:r w:rsidRPr="00016B9A">
        <w:t>A summary of possible union and management issues for this assignment is provided</w:t>
      </w:r>
      <w:r w:rsidR="00E21BCA">
        <w:t xml:space="preserve"> in a table</w:t>
      </w:r>
      <w:r w:rsidRPr="00016B9A">
        <w:t xml:space="preserve"> below.</w:t>
      </w:r>
    </w:p>
    <w:p w14:paraId="6A0B14BE" w14:textId="77777777" w:rsidR="00C5776B" w:rsidRPr="00016B9A" w:rsidRDefault="00C5776B" w:rsidP="001E1156">
      <w:pPr>
        <w:jc w:val="both"/>
      </w:pPr>
    </w:p>
    <w:p w14:paraId="4627B44F" w14:textId="025627B8" w:rsidR="00C5776B" w:rsidRPr="00016B9A" w:rsidRDefault="00C5776B" w:rsidP="001E1156">
      <w:pPr>
        <w:jc w:val="both"/>
        <w:rPr>
          <w:b/>
        </w:rPr>
      </w:pPr>
      <w:r>
        <w:rPr>
          <w:b/>
        </w:rPr>
        <w:t xml:space="preserve">Explanation of </w:t>
      </w:r>
      <w:r w:rsidRPr="00016B9A">
        <w:rPr>
          <w:b/>
        </w:rPr>
        <w:t xml:space="preserve">Assignment </w:t>
      </w:r>
      <w:r w:rsidR="007A45FD">
        <w:rPr>
          <w:b/>
        </w:rPr>
        <w:t>Two</w:t>
      </w:r>
      <w:r w:rsidRPr="00016B9A">
        <w:rPr>
          <w:b/>
        </w:rPr>
        <w:t xml:space="preserve"> Contract Negotiation</w:t>
      </w:r>
    </w:p>
    <w:p w14:paraId="7C3D1B21" w14:textId="49FDB41B" w:rsidR="00C5776B" w:rsidRDefault="00C5776B" w:rsidP="001E1156">
      <w:pPr>
        <w:jc w:val="both"/>
      </w:pPr>
      <w:r w:rsidRPr="00016B9A">
        <w:t>In this assignment union and employer bargaining teams prepare demands and proposals and attempt to negotiate a renewal of the collective agreement.</w:t>
      </w:r>
      <w:r w:rsidR="00F32242">
        <w:t xml:space="preserve"> </w:t>
      </w:r>
      <w:r w:rsidRPr="00016B9A">
        <w:t>There are separate confidential instructions for union and management bargaining teams regarding their authority to settle and priorities.</w:t>
      </w:r>
      <w:r w:rsidR="00F32242">
        <w:t xml:space="preserve"> </w:t>
      </w:r>
      <w:r w:rsidRPr="00016B9A">
        <w:t>The confidential instructions are provided in an abbreviated form with selected issues for a shorter assignment and a long form with most of the agreement.</w:t>
      </w:r>
      <w:r w:rsidR="00F32242">
        <w:t xml:space="preserve"> </w:t>
      </w:r>
      <w:r w:rsidRPr="00016B9A">
        <w:t>The instructions for the bargaining teams have been set up so that there is a contract zone on the issue of wages.</w:t>
      </w:r>
      <w:r w:rsidR="00F32242">
        <w:t xml:space="preserve"> </w:t>
      </w:r>
      <w:r w:rsidRPr="00016B9A">
        <w:t>Employer representatives have been given the authority to grant a wage increase that union teams should be able to accept.</w:t>
      </w:r>
      <w:r w:rsidR="00F32242">
        <w:t xml:space="preserve"> </w:t>
      </w:r>
      <w:r w:rsidRPr="00016B9A">
        <w:t>On some issues there is no contact zone; the union and employer teams have been given instructions that will not allow for an agreement unless one or both of the parties change their resistance point.</w:t>
      </w:r>
      <w:r w:rsidR="00F32242">
        <w:t xml:space="preserve"> </w:t>
      </w:r>
      <w:r w:rsidRPr="00016B9A">
        <w:t>This assignment provides instructions to the bargaining teams as a unit.</w:t>
      </w:r>
      <w:r w:rsidR="00F32242">
        <w:t xml:space="preserve"> </w:t>
      </w:r>
      <w:r w:rsidRPr="00016B9A">
        <w:t xml:space="preserve">It does not establish roles for individuals on each team such as a chief spokesperson, record keeper, </w:t>
      </w:r>
      <w:r w:rsidR="007A45FD">
        <w:t xml:space="preserve">and </w:t>
      </w:r>
      <w:r w:rsidRPr="00016B9A">
        <w:t>national union representative.</w:t>
      </w:r>
      <w:r w:rsidR="00F32242">
        <w:t xml:space="preserve"> </w:t>
      </w:r>
      <w:r w:rsidRPr="00016B9A">
        <w:t>You may modify the assignment to provide for such roles.</w:t>
      </w:r>
      <w:r w:rsidR="00F32242">
        <w:t xml:space="preserve"> </w:t>
      </w:r>
      <w:r w:rsidRPr="00016B9A">
        <w:t>If a chief spokesperson is appointed that student will gain much more experience and benefit from the exercise.</w:t>
      </w:r>
      <w:r w:rsidR="00F32242">
        <w:t xml:space="preserve"> </w:t>
      </w:r>
      <w:r w:rsidR="007A45FD">
        <w:t>Students may be</w:t>
      </w:r>
      <w:r w:rsidRPr="00016B9A">
        <w:t xml:space="preserve"> require</w:t>
      </w:r>
      <w:r w:rsidR="007A45FD">
        <w:t>d</w:t>
      </w:r>
      <w:r w:rsidRPr="00016B9A">
        <w:t xml:space="preserve"> </w:t>
      </w:r>
      <w:r w:rsidR="007A45FD">
        <w:t xml:space="preserve">to assume </w:t>
      </w:r>
      <w:r w:rsidRPr="00016B9A">
        <w:t>the spokesperson role for different issues.</w:t>
      </w:r>
      <w:r w:rsidR="00F32242">
        <w:t xml:space="preserve"> </w:t>
      </w:r>
      <w:r w:rsidRPr="00016B9A">
        <w:t>This distributes the work and provides everyone with an opportunity to act as the spokesperson.</w:t>
      </w:r>
      <w:r w:rsidR="00F32242">
        <w:t xml:space="preserve"> </w:t>
      </w:r>
      <w:r w:rsidRPr="00016B9A">
        <w:t>The instructions provided set out three dates regarding the completion of the assignment as follows:</w:t>
      </w:r>
    </w:p>
    <w:p w14:paraId="4F46B86C" w14:textId="24F34441" w:rsidR="00C5776B" w:rsidRPr="00016B9A" w:rsidRDefault="00C5776B" w:rsidP="001E1156">
      <w:pPr>
        <w:numPr>
          <w:ilvl w:val="0"/>
          <w:numId w:val="1"/>
        </w:numPr>
        <w:jc w:val="both"/>
      </w:pPr>
      <w:r w:rsidRPr="00016B9A">
        <w:t>a date for students to submit demands or proposals to the instructor and the other side</w:t>
      </w:r>
      <w:r w:rsidR="007A45FD">
        <w:t>;</w:t>
      </w:r>
    </w:p>
    <w:p w14:paraId="671DF5C0" w14:textId="238E404A" w:rsidR="00C5776B" w:rsidRPr="00016B9A" w:rsidRDefault="00C5776B" w:rsidP="001E1156">
      <w:pPr>
        <w:numPr>
          <w:ilvl w:val="0"/>
          <w:numId w:val="1"/>
        </w:numPr>
        <w:jc w:val="both"/>
      </w:pPr>
      <w:r w:rsidRPr="00016B9A">
        <w:t>a later date by which a settlement should be reached</w:t>
      </w:r>
      <w:r w:rsidR="007A45FD">
        <w:t>; and</w:t>
      </w:r>
    </w:p>
    <w:p w14:paraId="0369C3E2" w14:textId="77777777" w:rsidR="00C5776B" w:rsidRDefault="00C5776B" w:rsidP="001E1156">
      <w:pPr>
        <w:numPr>
          <w:ilvl w:val="0"/>
          <w:numId w:val="1"/>
        </w:numPr>
        <w:jc w:val="both"/>
      </w:pPr>
      <w:r w:rsidRPr="00016B9A">
        <w:t>a third date, usually a week after the settlement date, for students to prepare and submit the documentation.</w:t>
      </w:r>
      <w:r w:rsidR="00F32242">
        <w:t xml:space="preserve"> </w:t>
      </w:r>
    </w:p>
    <w:p w14:paraId="0B8C759E" w14:textId="77777777" w:rsidR="000C7591" w:rsidRPr="00016B9A" w:rsidRDefault="000C7591" w:rsidP="001E1156">
      <w:pPr>
        <w:jc w:val="both"/>
      </w:pPr>
    </w:p>
    <w:p w14:paraId="2688F0F0" w14:textId="77777777" w:rsidR="00C5776B" w:rsidRPr="00016B9A" w:rsidRDefault="00C5776B" w:rsidP="001E1156">
      <w:pPr>
        <w:jc w:val="both"/>
      </w:pPr>
      <w:r w:rsidRPr="00016B9A">
        <w:t>Instructors can insert dates or modify the material that students are to submit to suit their preferences.</w:t>
      </w:r>
      <w:r w:rsidR="00F32242">
        <w:t xml:space="preserve"> </w:t>
      </w:r>
      <w:r w:rsidRPr="00016B9A">
        <w:t>Issues could be added or deleted from the information provided to students.</w:t>
      </w:r>
      <w:r w:rsidR="00F32242">
        <w:t xml:space="preserve"> </w:t>
      </w:r>
      <w:r w:rsidRPr="00016B9A">
        <w:t>The instructions provided require students to submit the following material:</w:t>
      </w:r>
    </w:p>
    <w:p w14:paraId="6E8FE60D" w14:textId="77777777" w:rsidR="00C5776B" w:rsidRPr="00016B9A" w:rsidRDefault="00C5776B" w:rsidP="001E1156">
      <w:pPr>
        <w:jc w:val="both"/>
      </w:pPr>
    </w:p>
    <w:p w14:paraId="217969C6" w14:textId="14BE3A6C" w:rsidR="00C5776B" w:rsidRPr="00016B9A" w:rsidRDefault="00C5776B" w:rsidP="001E1156">
      <w:pPr>
        <w:tabs>
          <w:tab w:val="num" w:pos="360"/>
        </w:tabs>
        <w:jc w:val="both"/>
      </w:pPr>
      <w:r w:rsidRPr="00016B9A">
        <w:t>1. Demands presented to the other side.</w:t>
      </w:r>
      <w:r w:rsidR="00F32242">
        <w:t xml:space="preserve"> </w:t>
      </w:r>
      <w:r w:rsidRPr="00016B9A">
        <w:t>Both teams are required to submit a copy of the proposals or demands to the instructor the day</w:t>
      </w:r>
      <w:r w:rsidR="007A45FD">
        <w:t xml:space="preserve"> before</w:t>
      </w:r>
      <w:r w:rsidRPr="00016B9A">
        <w:t xml:space="preserve"> they are presented to the other side.</w:t>
      </w:r>
      <w:r w:rsidR="00F32242">
        <w:t xml:space="preserve"> </w:t>
      </w:r>
      <w:r w:rsidR="007A45FD">
        <w:t>W</w:t>
      </w:r>
      <w:r w:rsidRPr="00016B9A">
        <w:t>ithout this requirement students do not adequately prepare for the initial meeting.</w:t>
      </w:r>
      <w:r w:rsidR="00F32242">
        <w:t xml:space="preserve"> </w:t>
      </w:r>
      <w:r w:rsidR="000C7591">
        <w:t>It is also suggested that each team prepare a brief discussion of their respective bargaining zones for each of their demands.</w:t>
      </w:r>
    </w:p>
    <w:p w14:paraId="49DB9DE1" w14:textId="77777777" w:rsidR="00C5776B" w:rsidRPr="00016B9A" w:rsidRDefault="00C5776B" w:rsidP="001E1156">
      <w:pPr>
        <w:tabs>
          <w:tab w:val="num" w:pos="360"/>
        </w:tabs>
        <w:jc w:val="both"/>
      </w:pPr>
    </w:p>
    <w:p w14:paraId="0944AF7C" w14:textId="77777777" w:rsidR="00C5776B" w:rsidRPr="00016B9A" w:rsidRDefault="00C5776B" w:rsidP="001E1156">
      <w:pPr>
        <w:tabs>
          <w:tab w:val="num" w:pos="360"/>
        </w:tabs>
        <w:jc w:val="both"/>
      </w:pPr>
      <w:r w:rsidRPr="00016B9A">
        <w:t>2. A completed Notice of Agreement.</w:t>
      </w:r>
      <w:r w:rsidR="00F32242">
        <w:t xml:space="preserve"> </w:t>
      </w:r>
      <w:r w:rsidRPr="00016B9A">
        <w:t>This notice is provided below.</w:t>
      </w:r>
      <w:r w:rsidR="00F32242">
        <w:t xml:space="preserve"> </w:t>
      </w:r>
      <w:r w:rsidRPr="00016B9A">
        <w:t>It is used to record the date and time an agreement is reached.</w:t>
      </w:r>
      <w:r w:rsidR="00F32242">
        <w:t xml:space="preserve"> </w:t>
      </w:r>
      <w:r w:rsidRPr="00016B9A">
        <w:t>If the time of the settlement is not being used as a factor in the marking of the assignment it could be omitted.</w:t>
      </w:r>
    </w:p>
    <w:p w14:paraId="2B0CED5B" w14:textId="77777777" w:rsidR="00C5776B" w:rsidRPr="00016B9A" w:rsidRDefault="00C5776B" w:rsidP="001E1156">
      <w:pPr>
        <w:tabs>
          <w:tab w:val="num" w:pos="360"/>
        </w:tabs>
        <w:jc w:val="both"/>
      </w:pPr>
    </w:p>
    <w:p w14:paraId="29FA9693" w14:textId="610F732B" w:rsidR="00C5776B" w:rsidRDefault="00C5776B" w:rsidP="001E1156">
      <w:pPr>
        <w:tabs>
          <w:tab w:val="num" w:pos="360"/>
        </w:tabs>
        <w:jc w:val="both"/>
      </w:pPr>
      <w:r w:rsidRPr="00016B9A">
        <w:t>3. Memorandum of Settlement</w:t>
      </w:r>
      <w:r w:rsidR="000C7591">
        <w:t>/ New Agreement.</w:t>
      </w:r>
      <w:r w:rsidRPr="00016B9A">
        <w:t xml:space="preserve"> The instructions require both teams to prepare a Memorandum of Settlement and have the other side initial the copy that they have prepared to confirm agreement.</w:t>
      </w:r>
      <w:r w:rsidR="00F32242">
        <w:t xml:space="preserve"> </w:t>
      </w:r>
      <w:r w:rsidR="007A45FD">
        <w:t>I</w:t>
      </w:r>
      <w:r w:rsidRPr="00016B9A">
        <w:t xml:space="preserve">n reality there would only be one Memorandum prepared, </w:t>
      </w:r>
      <w:r w:rsidR="007A45FD">
        <w:t>however</w:t>
      </w:r>
      <w:r w:rsidRPr="00016B9A">
        <w:t xml:space="preserve"> both teams </w:t>
      </w:r>
      <w:r w:rsidR="007A45FD">
        <w:t>should</w:t>
      </w:r>
      <w:r w:rsidR="007A45FD" w:rsidRPr="00016B9A">
        <w:t xml:space="preserve"> </w:t>
      </w:r>
      <w:r w:rsidRPr="00016B9A">
        <w:t>have this experience.</w:t>
      </w:r>
      <w:r w:rsidR="00F32242">
        <w:t xml:space="preserve"> </w:t>
      </w:r>
      <w:r w:rsidRPr="00016B9A">
        <w:t>Another option is to have the employer team prepare the Memorandum of Settlement.</w:t>
      </w:r>
      <w:r w:rsidR="00F32242">
        <w:t xml:space="preserve"> </w:t>
      </w:r>
      <w:r w:rsidRPr="00016B9A">
        <w:t>The rationale for giving this task to the employer team is that they may have less work to do in the preparation of demands than the union team.</w:t>
      </w:r>
      <w:r w:rsidR="00F32242">
        <w:t xml:space="preserve"> </w:t>
      </w:r>
      <w:r w:rsidRPr="00016B9A">
        <w:t>An illustration of Memorandum of Settlement is provided in the text in Figure 8-</w:t>
      </w:r>
      <w:r w:rsidR="005162FA">
        <w:t>12</w:t>
      </w:r>
      <w:r w:rsidRPr="00016B9A">
        <w:t>.</w:t>
      </w:r>
    </w:p>
    <w:p w14:paraId="0D6F4911" w14:textId="77777777" w:rsidR="000C7591" w:rsidRDefault="000C7591" w:rsidP="001E1156">
      <w:pPr>
        <w:tabs>
          <w:tab w:val="num" w:pos="360"/>
        </w:tabs>
        <w:jc w:val="both"/>
      </w:pPr>
    </w:p>
    <w:p w14:paraId="0152C57B" w14:textId="5174097B" w:rsidR="000C7591" w:rsidRPr="00016B9A" w:rsidRDefault="000C7591" w:rsidP="001E1156">
      <w:pPr>
        <w:tabs>
          <w:tab w:val="num" w:pos="360"/>
        </w:tabs>
        <w:jc w:val="both"/>
      </w:pPr>
      <w:r>
        <w:t>Alternately the teams could be instructed to submit a revised collective agreement with any revisions agreed to during bargaining.</w:t>
      </w:r>
      <w:r w:rsidR="00F32242">
        <w:t xml:space="preserve"> </w:t>
      </w:r>
      <w:r>
        <w:t>This will reinforce the need for a discussion and consensus with respect to contract language and ensure both union and management teams capture their agreements in writing.</w:t>
      </w:r>
      <w:r w:rsidR="00F32242">
        <w:t xml:space="preserve"> </w:t>
      </w:r>
      <w:r>
        <w:t xml:space="preserve">It is up to the </w:t>
      </w:r>
      <w:r w:rsidR="007A45FD">
        <w:t xml:space="preserve">instructor’s </w:t>
      </w:r>
      <w:r>
        <w:t>discretion to mark according to the quality of the contract language or to assess that the language is consistent for both union and management teams.</w:t>
      </w:r>
    </w:p>
    <w:p w14:paraId="5F6EAAEA" w14:textId="77777777" w:rsidR="00C5776B" w:rsidRPr="00016B9A" w:rsidRDefault="00C5776B" w:rsidP="001E1156">
      <w:pPr>
        <w:tabs>
          <w:tab w:val="num" w:pos="360"/>
        </w:tabs>
        <w:jc w:val="both"/>
      </w:pPr>
    </w:p>
    <w:p w14:paraId="339FCBCB" w14:textId="30393ACF" w:rsidR="00C5776B" w:rsidRPr="00016B9A" w:rsidRDefault="00C5776B" w:rsidP="001E1156">
      <w:pPr>
        <w:jc w:val="both"/>
      </w:pPr>
      <w:r w:rsidRPr="00016B9A">
        <w:t>4. Logbook.</w:t>
      </w:r>
      <w:r w:rsidR="00F32242">
        <w:t xml:space="preserve"> </w:t>
      </w:r>
      <w:r w:rsidRPr="00016B9A">
        <w:t xml:space="preserve">The instructions </w:t>
      </w:r>
      <w:r>
        <w:t xml:space="preserve">do not require </w:t>
      </w:r>
      <w:r w:rsidRPr="00016B9A">
        <w:t>the preparation</w:t>
      </w:r>
      <w:r>
        <w:t xml:space="preserve"> of a logbook</w:t>
      </w:r>
      <w:r w:rsidR="005A2EDB">
        <w:t xml:space="preserve"> or minutes</w:t>
      </w:r>
      <w:r>
        <w:t xml:space="preserve"> to record </w:t>
      </w:r>
      <w:r w:rsidRPr="00016B9A">
        <w:t>date</w:t>
      </w:r>
      <w:r>
        <w:t>s</w:t>
      </w:r>
      <w:r w:rsidRPr="00016B9A">
        <w:t xml:space="preserve"> of meetings, proposals exchanged and outcomes of</w:t>
      </w:r>
      <w:r>
        <w:t xml:space="preserve"> various meetings</w:t>
      </w:r>
      <w:r w:rsidR="007A45FD">
        <w:t xml:space="preserve"> however this </w:t>
      </w:r>
      <w:r>
        <w:t>could be added if desired.</w:t>
      </w:r>
      <w:r w:rsidR="00E21BCA">
        <w:t xml:space="preserve"> The purpose of a </w:t>
      </w:r>
      <w:r w:rsidR="007A45FD">
        <w:t>logbook</w:t>
      </w:r>
      <w:r w:rsidR="005162FA">
        <w:t xml:space="preserve"> </w:t>
      </w:r>
      <w:r w:rsidR="00E21BCA">
        <w:t>is to reinforce the need for both parties to document the results on the discussions on each of the demands.</w:t>
      </w:r>
      <w:r w:rsidR="00F32242">
        <w:t xml:space="preserve"> </w:t>
      </w:r>
      <w:r w:rsidR="000C7591">
        <w:t xml:space="preserve">These minutes could also be used to ensure that students discussed all demands issued in </w:t>
      </w:r>
      <w:r w:rsidR="00A0417A">
        <w:t xml:space="preserve">bullet </w:t>
      </w:r>
      <w:r w:rsidR="000C7591">
        <w:t>1 above.</w:t>
      </w:r>
      <w:r w:rsidR="00F32242">
        <w:t xml:space="preserve"> </w:t>
      </w:r>
      <w:r w:rsidR="000C7591">
        <w:t>In large classes, where you may have teams in separate rooms, this becomes a valuable tool.</w:t>
      </w:r>
    </w:p>
    <w:p w14:paraId="145A088F" w14:textId="77777777" w:rsidR="00C5776B" w:rsidRPr="00016B9A" w:rsidRDefault="00C5776B" w:rsidP="001E1156">
      <w:pPr>
        <w:tabs>
          <w:tab w:val="num" w:pos="360"/>
        </w:tabs>
        <w:jc w:val="both"/>
      </w:pPr>
    </w:p>
    <w:p w14:paraId="5D07194F" w14:textId="04710EBA" w:rsidR="000C7591" w:rsidRPr="00016B9A" w:rsidRDefault="00C5776B" w:rsidP="001E1156">
      <w:pPr>
        <w:tabs>
          <w:tab w:val="num" w:pos="360"/>
        </w:tabs>
        <w:jc w:val="both"/>
      </w:pPr>
      <w:r w:rsidRPr="00016B9A">
        <w:t>5. Student peer evaluations.</w:t>
      </w:r>
      <w:r w:rsidR="00F32242">
        <w:t xml:space="preserve"> </w:t>
      </w:r>
      <w:r w:rsidRPr="00016B9A">
        <w:t>The instructions provide students with a peer evaluation form that they are required to complete for the other students on their team.</w:t>
      </w:r>
      <w:r w:rsidR="00F32242">
        <w:t xml:space="preserve"> </w:t>
      </w:r>
      <w:r w:rsidRPr="00016B9A">
        <w:t>This form guides students to better team performance by listing categories of behaviour such as preparedness for meetings and working with others.</w:t>
      </w:r>
      <w:r w:rsidR="00F32242">
        <w:t xml:space="preserve"> </w:t>
      </w:r>
      <w:r w:rsidRPr="00016B9A">
        <w:t xml:space="preserve">This evaluation was added to reduce the likelihood that students will </w:t>
      </w:r>
      <w:r w:rsidR="00A0417A">
        <w:t>receive the team grade while not completing all of the required components</w:t>
      </w:r>
      <w:r w:rsidRPr="00016B9A">
        <w:t>.</w:t>
      </w:r>
      <w:r w:rsidR="00F32242">
        <w:t xml:space="preserve"> </w:t>
      </w:r>
      <w:r w:rsidR="00A0417A">
        <w:t>In addition</w:t>
      </w:r>
      <w:r w:rsidRPr="00016B9A">
        <w:t xml:space="preserve"> to the student peer evaluations a </w:t>
      </w:r>
      <w:r w:rsidR="00A0417A">
        <w:t xml:space="preserve"> team log could be required</w:t>
      </w:r>
      <w:r w:rsidRPr="00016B9A">
        <w:t>.</w:t>
      </w:r>
      <w:r w:rsidR="00F32242">
        <w:t xml:space="preserve"> </w:t>
      </w:r>
      <w:r w:rsidRPr="00016B9A">
        <w:t xml:space="preserve">This would be a written record that sets out the dates and times </w:t>
      </w:r>
      <w:r w:rsidR="00A0417A">
        <w:t>the team met</w:t>
      </w:r>
      <w:r w:rsidR="005162FA">
        <w:t>,</w:t>
      </w:r>
      <w:r w:rsidR="00A0417A">
        <w:t xml:space="preserve"> and the work completed</w:t>
      </w:r>
      <w:r w:rsidRPr="00016B9A">
        <w:t>.</w:t>
      </w:r>
      <w:r w:rsidR="00F32242">
        <w:t xml:space="preserve"> </w:t>
      </w:r>
      <w:r w:rsidR="00A0417A">
        <w:t>Finally, students could be required to post their individual contributions to their team page on the course learning management system.</w:t>
      </w:r>
    </w:p>
    <w:p w14:paraId="7462D0D9" w14:textId="77777777" w:rsidR="00C52A8D" w:rsidRDefault="00C52A8D" w:rsidP="001E1156">
      <w:pPr>
        <w:jc w:val="both"/>
      </w:pPr>
    </w:p>
    <w:p w14:paraId="0DF31D48" w14:textId="46AAECF0" w:rsidR="00C5776B" w:rsidRDefault="00C52A8D" w:rsidP="001E1156">
      <w:pPr>
        <w:jc w:val="both"/>
      </w:pPr>
      <w:r>
        <w:lastRenderedPageBreak/>
        <w:t xml:space="preserve">6. </w:t>
      </w:r>
      <w:r w:rsidR="00C5776B" w:rsidRPr="00016B9A">
        <w:t>To encourage a settlement and have students experience the threat of a strike or lockout, there is a strike or lockout deadline set at the date and time by which an agreement is supposed to be reached.</w:t>
      </w:r>
      <w:r w:rsidR="00F32242">
        <w:t xml:space="preserve"> </w:t>
      </w:r>
      <w:r w:rsidR="00C5776B" w:rsidRPr="00016B9A">
        <w:t>The strike or lockout deadline could be established at the beginning of the class by which an agreement is supposed to be reached.</w:t>
      </w:r>
      <w:r w:rsidR="00F32242">
        <w:t xml:space="preserve"> </w:t>
      </w:r>
      <w:r w:rsidR="00C5776B" w:rsidRPr="00016B9A">
        <w:t>The Notice of Agreement requires the teams to confirm the date and time an agreement was reached.</w:t>
      </w:r>
      <w:r w:rsidR="00F32242">
        <w:t xml:space="preserve"> </w:t>
      </w:r>
      <w:r w:rsidR="00C5776B" w:rsidRPr="00016B9A">
        <w:t>The instructions to students provide that if an agreement is not reached by the strike or lockout deadline</w:t>
      </w:r>
      <w:r w:rsidR="00F32242">
        <w:t>,</w:t>
      </w:r>
      <w:r w:rsidR="00C5776B" w:rsidRPr="00016B9A">
        <w:t xml:space="preserve"> they will lose marks at the rate of .5 marks from the score they would otherwise receive, for each 10 minutes that a strike or lockout continues.</w:t>
      </w:r>
      <w:r w:rsidR="00F32242">
        <w:t xml:space="preserve"> </w:t>
      </w:r>
    </w:p>
    <w:p w14:paraId="42B6FDCA" w14:textId="77777777" w:rsidR="001E1156" w:rsidRPr="00016B9A" w:rsidRDefault="001E1156" w:rsidP="001E1156">
      <w:pPr>
        <w:jc w:val="both"/>
      </w:pPr>
    </w:p>
    <w:p w14:paraId="013315CA" w14:textId="3CE66F14" w:rsidR="00C5776B" w:rsidRPr="00016B9A" w:rsidRDefault="00C5776B" w:rsidP="001E1156">
      <w:pPr>
        <w:jc w:val="both"/>
      </w:pPr>
      <w:r w:rsidRPr="00016B9A">
        <w:t>A possible marking scheme that allocates marks on the basis of the results achieved and incorporates a penalty if an agreement is not reached by the deadline is provided on a separate page.</w:t>
      </w:r>
      <w:r w:rsidR="00F32242">
        <w:t xml:space="preserve"> </w:t>
      </w:r>
      <w:r w:rsidRPr="00016B9A">
        <w:t xml:space="preserve">The instructions and </w:t>
      </w:r>
      <w:r w:rsidR="00A0417A">
        <w:t xml:space="preserve">rubric </w:t>
      </w:r>
      <w:r w:rsidRPr="00016B9A">
        <w:t>provided penalize both sides if an agreement is not reached by the settlement date</w:t>
      </w:r>
      <w:r w:rsidR="00A0417A">
        <w:t>--</w:t>
      </w:r>
      <w:proofErr w:type="spellStart"/>
      <w:r w:rsidR="00A0417A">
        <w:t>the</w:t>
      </w:r>
      <w:r w:rsidRPr="00016B9A">
        <w:t>strike</w:t>
      </w:r>
      <w:proofErr w:type="spellEnd"/>
      <w:r w:rsidRPr="00016B9A">
        <w:t xml:space="preserve"> and lockout deadline</w:t>
      </w:r>
      <w:r w:rsidR="00A0417A">
        <w:t>s</w:t>
      </w:r>
      <w:r w:rsidRPr="00016B9A">
        <w:t>.</w:t>
      </w:r>
      <w:r w:rsidR="00F32242">
        <w:t xml:space="preserve"> </w:t>
      </w:r>
      <w:r w:rsidRPr="00016B9A">
        <w:t>Instructors could consider one of the following alternative approaches to ensure that an agreement is reached by the deadline:</w:t>
      </w:r>
    </w:p>
    <w:p w14:paraId="1FD78CF9" w14:textId="77777777" w:rsidR="00C5776B" w:rsidRPr="00016B9A" w:rsidRDefault="00C5776B" w:rsidP="001E1156">
      <w:pPr>
        <w:jc w:val="both"/>
      </w:pPr>
    </w:p>
    <w:p w14:paraId="2B47F4D7" w14:textId="77777777" w:rsidR="00C5776B" w:rsidRPr="00016B9A" w:rsidRDefault="00C5776B" w:rsidP="001E1156">
      <w:pPr>
        <w:numPr>
          <w:ilvl w:val="0"/>
          <w:numId w:val="2"/>
        </w:numPr>
        <w:jc w:val="both"/>
      </w:pPr>
      <w:r w:rsidRPr="00016B9A">
        <w:t>Failure to reach agreement results in both sides failing the assignment or being significantly penalized.</w:t>
      </w:r>
    </w:p>
    <w:p w14:paraId="0288ACEB" w14:textId="77777777" w:rsidR="00C5776B" w:rsidRPr="00016B9A" w:rsidRDefault="00C5776B" w:rsidP="001E1156">
      <w:pPr>
        <w:jc w:val="both"/>
      </w:pPr>
    </w:p>
    <w:p w14:paraId="505E762B" w14:textId="77777777" w:rsidR="00C5776B" w:rsidRDefault="00C5776B" w:rsidP="001E1156">
      <w:pPr>
        <w:numPr>
          <w:ilvl w:val="0"/>
          <w:numId w:val="2"/>
        </w:numPr>
        <w:jc w:val="both"/>
      </w:pPr>
      <w:r w:rsidRPr="00016B9A">
        <w:t>Final Offer Selection.</w:t>
      </w:r>
      <w:r w:rsidR="00F32242">
        <w:t xml:space="preserve"> </w:t>
      </w:r>
      <w:r w:rsidRPr="00016B9A">
        <w:t>Students could be instructed that final offer selection will be used if they do not reach an agreement by the deadline.</w:t>
      </w:r>
      <w:r w:rsidR="00F32242">
        <w:t xml:space="preserve"> </w:t>
      </w:r>
      <w:r w:rsidRPr="00016B9A">
        <w:t>This would involve each team submitting a final offer to the instructor and the instructor would choose between the two.</w:t>
      </w:r>
      <w:r w:rsidR="00F32242">
        <w:t xml:space="preserve"> </w:t>
      </w:r>
      <w:r w:rsidRPr="00016B9A">
        <w:t>A significant mark penalty could be imposed upon the team whose offer was not selected.</w:t>
      </w:r>
      <w:r w:rsidR="00F32242">
        <w:t xml:space="preserve"> </w:t>
      </w:r>
      <w:r w:rsidRPr="00016B9A">
        <w:t>The threat of having to prepare the final offer and the possibility of losing a significant number of marks should be enough to encourage the parties to negotiate their own agreement by the deadline.</w:t>
      </w:r>
      <w:r w:rsidR="00F32242">
        <w:t xml:space="preserve"> </w:t>
      </w:r>
      <w:r w:rsidRPr="00016B9A">
        <w:t>This might also be a useful illustration of the final offer selection concept.</w:t>
      </w:r>
    </w:p>
    <w:p w14:paraId="52E83A0F" w14:textId="77777777" w:rsidR="000C7591" w:rsidRDefault="000C7591" w:rsidP="001E1156">
      <w:pPr>
        <w:pStyle w:val="ListParagraph"/>
        <w:jc w:val="both"/>
      </w:pPr>
    </w:p>
    <w:p w14:paraId="32082FDC" w14:textId="0BA0FCB8" w:rsidR="000C7591" w:rsidRPr="00016B9A" w:rsidRDefault="000C7591" w:rsidP="001E1156">
      <w:pPr>
        <w:numPr>
          <w:ilvl w:val="0"/>
          <w:numId w:val="2"/>
        </w:numPr>
        <w:jc w:val="both"/>
      </w:pPr>
      <w:r>
        <w:t xml:space="preserve">Both management teams are penalized </w:t>
      </w:r>
      <w:r w:rsidR="008B3E0F">
        <w:t>based on how long it takes to reach a settlement.</w:t>
      </w:r>
      <w:r w:rsidR="00F32242">
        <w:t xml:space="preserve"> </w:t>
      </w:r>
      <w:r w:rsidR="008B3E0F">
        <w:t xml:space="preserve">For example, the </w:t>
      </w:r>
      <w:r w:rsidR="00A0417A">
        <w:t xml:space="preserve">instructor </w:t>
      </w:r>
      <w:r w:rsidR="008B3E0F">
        <w:t>may set the termination of the agreement at 2:30pm during a class that ends at 3:00 pm. For every five (5) minutes beyond the deadline, will result in a 5%</w:t>
      </w:r>
      <w:r w:rsidR="00F32242">
        <w:t>-</w:t>
      </w:r>
      <w:r w:rsidR="008B3E0F">
        <w:t>mark deduction on the project.</w:t>
      </w:r>
    </w:p>
    <w:p w14:paraId="7F20DFAA" w14:textId="77777777" w:rsidR="00C5776B" w:rsidRPr="00016B9A" w:rsidRDefault="00C5776B" w:rsidP="001E1156">
      <w:pPr>
        <w:jc w:val="both"/>
      </w:pPr>
    </w:p>
    <w:p w14:paraId="2B31674F" w14:textId="77777777" w:rsidR="00C5776B" w:rsidRPr="00016B9A" w:rsidRDefault="00C5776B" w:rsidP="001E1156">
      <w:pPr>
        <w:jc w:val="both"/>
        <w:rPr>
          <w:b/>
        </w:rPr>
      </w:pPr>
      <w:r w:rsidRPr="00016B9A">
        <w:rPr>
          <w:b/>
        </w:rPr>
        <w:br w:type="page"/>
      </w:r>
      <w:r w:rsidRPr="00016B9A">
        <w:rPr>
          <w:b/>
        </w:rPr>
        <w:lastRenderedPageBreak/>
        <w:t>Assignment 1 Collective Agreement Analysis</w:t>
      </w:r>
    </w:p>
    <w:p w14:paraId="21550091" w14:textId="77777777" w:rsidR="00C5776B" w:rsidRPr="00016B9A" w:rsidRDefault="00C5776B" w:rsidP="001E1156">
      <w:pPr>
        <w:jc w:val="both"/>
      </w:pPr>
    </w:p>
    <w:p w14:paraId="55037D5C" w14:textId="77777777" w:rsidR="00C5776B" w:rsidRPr="00016B9A" w:rsidRDefault="00C5776B" w:rsidP="001E1156">
      <w:pPr>
        <w:jc w:val="both"/>
      </w:pPr>
      <w:r w:rsidRPr="00016B9A">
        <w:rPr>
          <w:b/>
        </w:rPr>
        <w:t>Due date:</w:t>
      </w:r>
      <w:r w:rsidRPr="00016B9A">
        <w:t xml:space="preserve"> </w:t>
      </w:r>
    </w:p>
    <w:p w14:paraId="01ED2597" w14:textId="77777777" w:rsidR="00C5776B" w:rsidRPr="00016B9A" w:rsidRDefault="00C5776B" w:rsidP="001E1156">
      <w:pPr>
        <w:jc w:val="both"/>
        <w:rPr>
          <w:b/>
        </w:rPr>
      </w:pPr>
    </w:p>
    <w:p w14:paraId="01C7CC4E" w14:textId="77777777" w:rsidR="00C5776B" w:rsidRPr="00016B9A" w:rsidRDefault="00C5776B" w:rsidP="001E1156">
      <w:pPr>
        <w:jc w:val="both"/>
      </w:pPr>
      <w:r w:rsidRPr="00016B9A">
        <w:rPr>
          <w:b/>
        </w:rPr>
        <w:t>Value:</w:t>
      </w:r>
      <w:r w:rsidRPr="00016B9A">
        <w:t xml:space="preserve"> </w:t>
      </w:r>
    </w:p>
    <w:p w14:paraId="68F57386" w14:textId="77777777" w:rsidR="00C5776B" w:rsidRPr="00016B9A" w:rsidRDefault="00C5776B" w:rsidP="001E1156">
      <w:pPr>
        <w:jc w:val="both"/>
      </w:pPr>
    </w:p>
    <w:p w14:paraId="2B5DCC72" w14:textId="77777777" w:rsidR="00C5776B" w:rsidRPr="00016B9A" w:rsidRDefault="00C5776B" w:rsidP="001E1156">
      <w:pPr>
        <w:jc w:val="both"/>
      </w:pPr>
      <w:r w:rsidRPr="00016B9A">
        <w:t>Review the collective agreement and the background information provided in the text.</w:t>
      </w:r>
      <w:r w:rsidR="00F32242">
        <w:t xml:space="preserve"> </w:t>
      </w:r>
      <w:r w:rsidRPr="00016B9A">
        <w:t>Assume that you are preparing to negotiate a renewal of the agreement.</w:t>
      </w:r>
      <w:r w:rsidR="00F32242">
        <w:t xml:space="preserve"> </w:t>
      </w:r>
    </w:p>
    <w:p w14:paraId="4878EB69" w14:textId="77777777" w:rsidR="00C5776B" w:rsidRPr="00016B9A" w:rsidRDefault="00C5776B" w:rsidP="001E1156">
      <w:pPr>
        <w:jc w:val="both"/>
        <w:rPr>
          <w:i/>
        </w:rPr>
      </w:pPr>
    </w:p>
    <w:p w14:paraId="61EBE53F" w14:textId="77777777" w:rsidR="00C5776B" w:rsidRPr="00A0417A" w:rsidRDefault="00C5776B" w:rsidP="001E1156">
      <w:pPr>
        <w:jc w:val="both"/>
        <w:rPr>
          <w:iCs/>
          <w:color w:val="000000"/>
          <w:szCs w:val="24"/>
          <w:lang w:val="en-US"/>
        </w:rPr>
      </w:pPr>
      <w:r w:rsidRPr="005162FA">
        <w:rPr>
          <w:b/>
          <w:iCs/>
          <w:color w:val="000000"/>
          <w:szCs w:val="24"/>
        </w:rPr>
        <w:t>Part 1 Changes to current contract terms</w:t>
      </w:r>
    </w:p>
    <w:p w14:paraId="31C69461" w14:textId="58210AC7" w:rsidR="00C5776B" w:rsidRDefault="00C5776B" w:rsidP="001E1156">
      <w:pPr>
        <w:jc w:val="both"/>
        <w:rPr>
          <w:color w:val="000000"/>
          <w:szCs w:val="24"/>
          <w:lang w:val="en-US"/>
        </w:rPr>
      </w:pPr>
      <w:r w:rsidRPr="00016B9A">
        <w:rPr>
          <w:color w:val="000000"/>
          <w:szCs w:val="24"/>
        </w:rPr>
        <w:t>Identify 10 articles that you think that the union would like to have changed and 4 articles that management would like to have changed. Do not refer to compensation. For any article referred to, identify the existing provision, and briefly explain the</w:t>
      </w:r>
      <w:r w:rsidR="009E2ED8">
        <w:rPr>
          <w:color w:val="000000"/>
          <w:szCs w:val="24"/>
        </w:rPr>
        <w:t xml:space="preserve"> </w:t>
      </w:r>
      <w:r w:rsidRPr="00016B9A">
        <w:rPr>
          <w:color w:val="000000"/>
          <w:szCs w:val="24"/>
        </w:rPr>
        <w:t>changes the union would want and/or the changes management might want. For example, a union might want the number of days to file a grievance to be increased, and management may want the number of days to be decreased.</w:t>
      </w:r>
      <w:r w:rsidR="00F32242">
        <w:rPr>
          <w:color w:val="000000"/>
          <w:szCs w:val="24"/>
        </w:rPr>
        <w:t xml:space="preserve"> </w:t>
      </w:r>
      <w:r w:rsidRPr="00016B9A">
        <w:rPr>
          <w:color w:val="000000"/>
          <w:szCs w:val="24"/>
        </w:rPr>
        <w:t>In a separate section below</w:t>
      </w:r>
      <w:r w:rsidR="00F32242">
        <w:rPr>
          <w:color w:val="000000"/>
          <w:szCs w:val="24"/>
        </w:rPr>
        <w:t>,</w:t>
      </w:r>
      <w:r w:rsidRPr="00016B9A">
        <w:rPr>
          <w:color w:val="000000"/>
          <w:szCs w:val="24"/>
        </w:rPr>
        <w:t xml:space="preserve"> you will be required to comment on issues that the contract does not currently </w:t>
      </w:r>
      <w:r w:rsidR="00A0417A">
        <w:rPr>
          <w:color w:val="000000"/>
          <w:szCs w:val="24"/>
        </w:rPr>
        <w:t>cover</w:t>
      </w:r>
      <w:r w:rsidRPr="00016B9A">
        <w:rPr>
          <w:color w:val="000000"/>
          <w:szCs w:val="24"/>
        </w:rPr>
        <w:t>.</w:t>
      </w:r>
      <w:r w:rsidR="00F32242">
        <w:rPr>
          <w:color w:val="000000"/>
          <w:szCs w:val="24"/>
        </w:rPr>
        <w:t xml:space="preserve"> </w:t>
      </w:r>
      <w:r w:rsidRPr="00016B9A">
        <w:rPr>
          <w:color w:val="000000"/>
          <w:szCs w:val="24"/>
        </w:rPr>
        <w:t xml:space="preserve">Discuss the items in the order </w:t>
      </w:r>
      <w:r w:rsidR="00A0417A">
        <w:rPr>
          <w:color w:val="000000"/>
          <w:szCs w:val="24"/>
        </w:rPr>
        <w:t>as these</w:t>
      </w:r>
      <w:r w:rsidR="00A0417A" w:rsidRPr="00016B9A">
        <w:rPr>
          <w:color w:val="000000"/>
          <w:szCs w:val="24"/>
        </w:rPr>
        <w:t xml:space="preserve"> </w:t>
      </w:r>
      <w:r w:rsidRPr="00016B9A">
        <w:rPr>
          <w:color w:val="000000"/>
          <w:szCs w:val="24"/>
        </w:rPr>
        <w:t>are referred to in the current agreement.</w:t>
      </w:r>
      <w:r w:rsidR="00F32242">
        <w:rPr>
          <w:color w:val="000000"/>
          <w:szCs w:val="24"/>
        </w:rPr>
        <w:t xml:space="preserve"> </w:t>
      </w:r>
      <w:r w:rsidRPr="00016B9A">
        <w:rPr>
          <w:color w:val="000000"/>
          <w:szCs w:val="24"/>
        </w:rPr>
        <w:t>There may be articles that neither the union nor management has any concerns with.</w:t>
      </w:r>
      <w:r w:rsidR="00F32242">
        <w:rPr>
          <w:color w:val="000000"/>
          <w:szCs w:val="24"/>
        </w:rPr>
        <w:t xml:space="preserve"> </w:t>
      </w:r>
      <w:r w:rsidRPr="00016B9A">
        <w:rPr>
          <w:color w:val="000000"/>
          <w:szCs w:val="24"/>
        </w:rPr>
        <w:t>There may articles that only one side has concerns with.</w:t>
      </w:r>
      <w:r w:rsidR="00F32242">
        <w:rPr>
          <w:color w:val="000000"/>
          <w:szCs w:val="24"/>
        </w:rPr>
        <w:t xml:space="preserve"> </w:t>
      </w:r>
      <w:r w:rsidRPr="00016B9A">
        <w:rPr>
          <w:color w:val="000000"/>
          <w:szCs w:val="24"/>
        </w:rPr>
        <w:t xml:space="preserve">Refer to any changes in </w:t>
      </w:r>
      <w:r w:rsidR="00A0417A">
        <w:rPr>
          <w:color w:val="000000"/>
          <w:szCs w:val="24"/>
        </w:rPr>
        <w:t>conventional</w:t>
      </w:r>
      <w:r w:rsidR="00F311E3">
        <w:rPr>
          <w:color w:val="000000"/>
          <w:szCs w:val="24"/>
        </w:rPr>
        <w:t xml:space="preserve"> </w:t>
      </w:r>
      <w:r w:rsidRPr="00016B9A">
        <w:rPr>
          <w:color w:val="000000"/>
          <w:szCs w:val="24"/>
        </w:rPr>
        <w:t>not contract language. Refer to only one item for each main heading in the agreement for each side. For example, if you indicate that the union wants a change to Article 10.2 do not add that the union also wants a change to Article 10.</w:t>
      </w:r>
      <w:r w:rsidR="00AE3667">
        <w:rPr>
          <w:color w:val="000000"/>
          <w:szCs w:val="24"/>
        </w:rPr>
        <w:t>3</w:t>
      </w:r>
      <w:r w:rsidRPr="00016B9A">
        <w:rPr>
          <w:color w:val="000000"/>
          <w:szCs w:val="24"/>
        </w:rPr>
        <w:t>. It would be permissible to indicate that management would like a change to Article 10.</w:t>
      </w:r>
      <w:r w:rsidR="00AE3667">
        <w:rPr>
          <w:color w:val="000000"/>
          <w:szCs w:val="24"/>
        </w:rPr>
        <w:t>3</w:t>
      </w:r>
      <w:r w:rsidRPr="00016B9A">
        <w:rPr>
          <w:color w:val="000000"/>
          <w:szCs w:val="24"/>
        </w:rPr>
        <w:t xml:space="preserve"> but that would be the only management change for Article 10. Comment on the articles and the changes that you think are the most significant.</w:t>
      </w:r>
    </w:p>
    <w:p w14:paraId="2A3715B2" w14:textId="77777777" w:rsidR="00F32242" w:rsidRPr="00F32242" w:rsidRDefault="00F32242" w:rsidP="001E1156">
      <w:pPr>
        <w:jc w:val="both"/>
        <w:rPr>
          <w:color w:val="000000"/>
          <w:szCs w:val="24"/>
          <w:lang w:val="en-US"/>
        </w:rPr>
      </w:pPr>
    </w:p>
    <w:p w14:paraId="1E4819F2" w14:textId="77777777" w:rsidR="00C5776B" w:rsidRPr="00A0417A" w:rsidRDefault="00C5776B" w:rsidP="001E1156">
      <w:pPr>
        <w:jc w:val="both"/>
        <w:rPr>
          <w:iCs/>
          <w:color w:val="000000"/>
          <w:szCs w:val="24"/>
          <w:lang w:val="en-US"/>
        </w:rPr>
      </w:pPr>
      <w:r w:rsidRPr="005162FA">
        <w:rPr>
          <w:b/>
          <w:iCs/>
          <w:color w:val="000000"/>
          <w:szCs w:val="24"/>
        </w:rPr>
        <w:t>Part 2 New contract terms</w:t>
      </w:r>
    </w:p>
    <w:p w14:paraId="4F1808F1" w14:textId="54BCDA56" w:rsidR="00C5776B" w:rsidRPr="005162FA" w:rsidRDefault="00C5776B" w:rsidP="00EF1B72">
      <w:pPr>
        <w:pStyle w:val="ListParagraph"/>
        <w:numPr>
          <w:ilvl w:val="0"/>
          <w:numId w:val="26"/>
        </w:numPr>
        <w:ind w:left="0" w:firstLine="0"/>
        <w:jc w:val="both"/>
        <w:rPr>
          <w:color w:val="000000"/>
          <w:szCs w:val="24"/>
        </w:rPr>
      </w:pPr>
      <w:r w:rsidRPr="005162FA">
        <w:rPr>
          <w:color w:val="000000"/>
          <w:szCs w:val="24"/>
        </w:rPr>
        <w:t>Identify one new provision that the union would like to see added to the contract.</w:t>
      </w:r>
      <w:r w:rsidR="00F32242" w:rsidRPr="005162FA">
        <w:rPr>
          <w:color w:val="000000"/>
          <w:szCs w:val="24"/>
        </w:rPr>
        <w:t xml:space="preserve"> </w:t>
      </w:r>
      <w:r w:rsidRPr="005162FA">
        <w:rPr>
          <w:color w:val="000000"/>
          <w:szCs w:val="24"/>
        </w:rPr>
        <w:t>This refers to an issue or item that the current contract does not refer to.</w:t>
      </w:r>
      <w:r w:rsidR="00F32242" w:rsidRPr="005162FA">
        <w:rPr>
          <w:color w:val="000000"/>
          <w:szCs w:val="24"/>
        </w:rPr>
        <w:t xml:space="preserve"> </w:t>
      </w:r>
      <w:r w:rsidRPr="005162FA">
        <w:rPr>
          <w:color w:val="000000"/>
          <w:szCs w:val="24"/>
        </w:rPr>
        <w:t>Explain in</w:t>
      </w:r>
      <w:r w:rsidR="00A0417A" w:rsidRPr="005162FA">
        <w:rPr>
          <w:color w:val="000000"/>
          <w:szCs w:val="24"/>
        </w:rPr>
        <w:t xml:space="preserve"> conventional language</w:t>
      </w:r>
      <w:r w:rsidRPr="005162FA">
        <w:rPr>
          <w:color w:val="000000"/>
          <w:szCs w:val="24"/>
        </w:rPr>
        <w:t xml:space="preserve"> the details of what the union would want added to the agreement.</w:t>
      </w:r>
    </w:p>
    <w:p w14:paraId="6C3CF5E2" w14:textId="77777777" w:rsidR="00A0417A" w:rsidRPr="005162FA" w:rsidRDefault="00A0417A" w:rsidP="005162FA">
      <w:pPr>
        <w:pStyle w:val="ListParagraph"/>
        <w:jc w:val="both"/>
        <w:rPr>
          <w:color w:val="000000"/>
          <w:szCs w:val="24"/>
          <w:lang w:val="en-US"/>
        </w:rPr>
      </w:pPr>
    </w:p>
    <w:p w14:paraId="681BEFF2" w14:textId="49960B82" w:rsidR="00C5776B" w:rsidRPr="00EF1B72" w:rsidRDefault="00C5776B" w:rsidP="00EF1B72">
      <w:pPr>
        <w:tabs>
          <w:tab w:val="left" w:pos="360"/>
        </w:tabs>
        <w:jc w:val="both"/>
        <w:rPr>
          <w:color w:val="000000"/>
          <w:szCs w:val="24"/>
        </w:rPr>
      </w:pPr>
      <w:r w:rsidRPr="00016B9A">
        <w:rPr>
          <w:color w:val="000000"/>
          <w:szCs w:val="24"/>
        </w:rPr>
        <w:t xml:space="preserve">2. </w:t>
      </w:r>
      <w:r w:rsidR="00EF1B72">
        <w:rPr>
          <w:color w:val="000000"/>
          <w:szCs w:val="24"/>
        </w:rPr>
        <w:tab/>
      </w:r>
      <w:r w:rsidR="00EF1B72">
        <w:rPr>
          <w:color w:val="000000"/>
          <w:szCs w:val="24"/>
        </w:rPr>
        <w:tab/>
      </w:r>
      <w:r w:rsidRPr="00016B9A">
        <w:rPr>
          <w:color w:val="000000"/>
          <w:szCs w:val="24"/>
        </w:rPr>
        <w:t>Identify one new provision that management would like to see added to the contract.</w:t>
      </w:r>
      <w:r w:rsidR="00F32242">
        <w:rPr>
          <w:color w:val="000000"/>
          <w:szCs w:val="24"/>
        </w:rPr>
        <w:t xml:space="preserve"> </w:t>
      </w:r>
      <w:r w:rsidRPr="00016B9A">
        <w:rPr>
          <w:color w:val="000000"/>
          <w:szCs w:val="24"/>
        </w:rPr>
        <w:t>This refers to an issue or item that the current contract does not refer to.</w:t>
      </w:r>
      <w:r w:rsidR="00F32242">
        <w:rPr>
          <w:color w:val="000000"/>
          <w:szCs w:val="24"/>
        </w:rPr>
        <w:t xml:space="preserve"> </w:t>
      </w:r>
      <w:r w:rsidRPr="00016B9A">
        <w:rPr>
          <w:color w:val="000000"/>
          <w:szCs w:val="24"/>
        </w:rPr>
        <w:t xml:space="preserve">Explain in </w:t>
      </w:r>
      <w:r w:rsidR="00A0417A">
        <w:rPr>
          <w:color w:val="000000"/>
          <w:szCs w:val="24"/>
        </w:rPr>
        <w:t>conventional language</w:t>
      </w:r>
      <w:r w:rsidRPr="00016B9A">
        <w:rPr>
          <w:color w:val="000000"/>
          <w:szCs w:val="24"/>
        </w:rPr>
        <w:t xml:space="preserve"> the details of what management would want added to the agreement.</w:t>
      </w:r>
    </w:p>
    <w:p w14:paraId="12D1146C" w14:textId="77777777" w:rsidR="00C5776B" w:rsidRPr="00F32242" w:rsidRDefault="00C5776B" w:rsidP="001E1156">
      <w:pPr>
        <w:jc w:val="both"/>
        <w:rPr>
          <w:color w:val="000000"/>
          <w:szCs w:val="24"/>
          <w:lang w:val="en-US"/>
        </w:rPr>
      </w:pPr>
      <w:r w:rsidRPr="00016B9A">
        <w:rPr>
          <w:color w:val="000000"/>
          <w:szCs w:val="24"/>
        </w:rPr>
        <w:t> </w:t>
      </w:r>
    </w:p>
    <w:p w14:paraId="7A093039" w14:textId="77777777" w:rsidR="00C5776B" w:rsidRPr="00016B9A" w:rsidRDefault="00C5776B" w:rsidP="001E1156">
      <w:pPr>
        <w:jc w:val="both"/>
      </w:pPr>
      <w:r w:rsidRPr="00016B9A">
        <w:t>A recommended format is as follows:</w:t>
      </w:r>
    </w:p>
    <w:p w14:paraId="4D8BF55D" w14:textId="77777777" w:rsidR="00C5776B" w:rsidRPr="00016B9A" w:rsidRDefault="00C5776B" w:rsidP="001E1156">
      <w:pPr>
        <w:jc w:val="both"/>
      </w:pPr>
    </w:p>
    <w:p w14:paraId="0D50D7F7" w14:textId="77777777" w:rsidR="00C5776B" w:rsidRPr="00016B9A" w:rsidRDefault="00C5776B" w:rsidP="001E1156">
      <w:pPr>
        <w:jc w:val="both"/>
        <w:rPr>
          <w:i/>
        </w:rPr>
      </w:pPr>
      <w:r w:rsidRPr="00016B9A">
        <w:rPr>
          <w:i/>
        </w:rPr>
        <w:t>Part 1 Changes to current contract terms</w:t>
      </w:r>
    </w:p>
    <w:p w14:paraId="7179D6C6" w14:textId="77777777" w:rsidR="00C5776B" w:rsidRPr="00016B9A" w:rsidRDefault="00C5776B" w:rsidP="001E1156">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C5776B" w:rsidRPr="00016B9A" w14:paraId="079F4037" w14:textId="77777777" w:rsidTr="005162FA">
        <w:tc>
          <w:tcPr>
            <w:tcW w:w="2952" w:type="dxa"/>
            <w:tcBorders>
              <w:right w:val="single" w:sz="4" w:space="0" w:color="auto"/>
            </w:tcBorders>
            <w:shd w:val="clear" w:color="auto" w:fill="FF0000"/>
          </w:tcPr>
          <w:p w14:paraId="6A316509" w14:textId="77777777" w:rsidR="00C5776B" w:rsidRPr="005162FA" w:rsidRDefault="00C5776B" w:rsidP="005162FA">
            <w:pPr>
              <w:jc w:val="center"/>
              <w:rPr>
                <w:b/>
                <w:bCs/>
                <w:color w:val="E7E6E6" w:themeColor="background2"/>
              </w:rPr>
            </w:pPr>
            <w:r w:rsidRPr="005162FA">
              <w:rPr>
                <w:b/>
                <w:bCs/>
                <w:color w:val="E7E6E6" w:themeColor="background2"/>
              </w:rPr>
              <w:t>Article</w:t>
            </w:r>
          </w:p>
        </w:tc>
        <w:tc>
          <w:tcPr>
            <w:tcW w:w="2952" w:type="dxa"/>
            <w:tcBorders>
              <w:top w:val="single" w:sz="4" w:space="0" w:color="auto"/>
              <w:left w:val="single" w:sz="4" w:space="0" w:color="auto"/>
              <w:bottom w:val="single" w:sz="4" w:space="0" w:color="auto"/>
              <w:right w:val="single" w:sz="4" w:space="0" w:color="auto"/>
            </w:tcBorders>
            <w:shd w:val="clear" w:color="auto" w:fill="FF0000"/>
          </w:tcPr>
          <w:p w14:paraId="03FDF4E5" w14:textId="4E58DFF3" w:rsidR="00C5776B" w:rsidRPr="005162FA" w:rsidRDefault="00C5776B" w:rsidP="005162FA">
            <w:pPr>
              <w:jc w:val="center"/>
              <w:rPr>
                <w:b/>
                <w:bCs/>
                <w:color w:val="E7E6E6" w:themeColor="background2"/>
              </w:rPr>
            </w:pPr>
            <w:r w:rsidRPr="005162FA">
              <w:rPr>
                <w:b/>
                <w:bCs/>
                <w:color w:val="E7E6E6" w:themeColor="background2"/>
              </w:rPr>
              <w:t>Union changes</w:t>
            </w:r>
          </w:p>
          <w:p w14:paraId="40A8BAE0" w14:textId="77777777" w:rsidR="00C5776B" w:rsidRPr="005162FA" w:rsidRDefault="00C5776B" w:rsidP="005162FA">
            <w:pPr>
              <w:jc w:val="center"/>
              <w:rPr>
                <w:b/>
                <w:bCs/>
                <w:color w:val="E7E6E6" w:themeColor="background2"/>
              </w:rPr>
            </w:pPr>
          </w:p>
        </w:tc>
        <w:tc>
          <w:tcPr>
            <w:tcW w:w="2952" w:type="dxa"/>
            <w:tcBorders>
              <w:top w:val="single" w:sz="4" w:space="0" w:color="auto"/>
              <w:left w:val="single" w:sz="4" w:space="0" w:color="auto"/>
              <w:bottom w:val="single" w:sz="4" w:space="0" w:color="auto"/>
              <w:right w:val="single" w:sz="4" w:space="0" w:color="auto"/>
            </w:tcBorders>
            <w:shd w:val="clear" w:color="auto" w:fill="FF0000"/>
          </w:tcPr>
          <w:p w14:paraId="2415FA5E" w14:textId="42945A73" w:rsidR="00C5776B" w:rsidRPr="005162FA" w:rsidRDefault="00C5776B" w:rsidP="005162FA">
            <w:pPr>
              <w:jc w:val="center"/>
              <w:rPr>
                <w:b/>
                <w:bCs/>
                <w:color w:val="E7E6E6" w:themeColor="background2"/>
              </w:rPr>
            </w:pPr>
            <w:r w:rsidRPr="005162FA">
              <w:rPr>
                <w:b/>
                <w:bCs/>
                <w:color w:val="E7E6E6" w:themeColor="background2"/>
              </w:rPr>
              <w:t>Employer changes</w:t>
            </w:r>
          </w:p>
          <w:p w14:paraId="7A32BD90" w14:textId="77777777" w:rsidR="00C5776B" w:rsidRPr="005162FA" w:rsidRDefault="00C5776B" w:rsidP="005162FA">
            <w:pPr>
              <w:jc w:val="center"/>
              <w:rPr>
                <w:b/>
                <w:bCs/>
                <w:color w:val="E7E6E6" w:themeColor="background2"/>
              </w:rPr>
            </w:pPr>
          </w:p>
        </w:tc>
      </w:tr>
      <w:tr w:rsidR="00C5776B" w:rsidRPr="00016B9A" w14:paraId="16C822AE" w14:textId="77777777" w:rsidTr="00F32242">
        <w:tc>
          <w:tcPr>
            <w:tcW w:w="2952" w:type="dxa"/>
            <w:tcBorders>
              <w:right w:val="single" w:sz="4" w:space="0" w:color="auto"/>
            </w:tcBorders>
          </w:tcPr>
          <w:p w14:paraId="036F3E0C" w14:textId="7019CB8A" w:rsidR="00C5776B" w:rsidRPr="00016B9A" w:rsidRDefault="00C5776B" w:rsidP="001E1156">
            <w:pPr>
              <w:jc w:val="both"/>
            </w:pPr>
            <w:r w:rsidRPr="00016B9A">
              <w:t>Provide number of article and brief explanation of current provision in your own words</w:t>
            </w:r>
            <w:r w:rsidR="00A0417A">
              <w:t>.</w:t>
            </w:r>
          </w:p>
          <w:p w14:paraId="5DAC1173" w14:textId="77777777" w:rsidR="00C5776B" w:rsidRPr="00016B9A" w:rsidRDefault="00C5776B" w:rsidP="001E1156">
            <w:pPr>
              <w:jc w:val="both"/>
            </w:pPr>
          </w:p>
          <w:p w14:paraId="2D26405F" w14:textId="77777777" w:rsidR="00C5776B" w:rsidRPr="00016B9A" w:rsidRDefault="00C5776B" w:rsidP="001E1156">
            <w:pPr>
              <w:jc w:val="both"/>
            </w:pPr>
            <w:r w:rsidRPr="00016B9A">
              <w:t>Example:</w:t>
            </w:r>
          </w:p>
          <w:p w14:paraId="2F803CF4" w14:textId="35219A94" w:rsidR="00C5776B" w:rsidRPr="00016B9A" w:rsidRDefault="00C5776B" w:rsidP="001E1156">
            <w:pPr>
              <w:jc w:val="both"/>
            </w:pPr>
            <w:r w:rsidRPr="00016B9A">
              <w:lastRenderedPageBreak/>
              <w:t>Article ___ provides that union dues must be remitted to the union within 10 days of deduction</w:t>
            </w:r>
            <w:r w:rsidR="00A0417A">
              <w:t>.</w:t>
            </w:r>
          </w:p>
          <w:p w14:paraId="65AF1835" w14:textId="77777777" w:rsidR="00F32242" w:rsidRDefault="00F32242" w:rsidP="001E1156">
            <w:pPr>
              <w:jc w:val="both"/>
            </w:pPr>
          </w:p>
          <w:p w14:paraId="0940929B" w14:textId="77777777" w:rsidR="00C5776B" w:rsidRPr="00016B9A" w:rsidRDefault="00C5776B" w:rsidP="001E1156">
            <w:pPr>
              <w:jc w:val="both"/>
            </w:pPr>
            <w:r w:rsidRPr="00016B9A">
              <w:t>Example:</w:t>
            </w:r>
          </w:p>
          <w:p w14:paraId="0D4506A0" w14:textId="505EBA34" w:rsidR="00C5776B" w:rsidRPr="00016B9A" w:rsidRDefault="00C5776B" w:rsidP="001E1156">
            <w:pPr>
              <w:jc w:val="both"/>
            </w:pPr>
            <w:r w:rsidRPr="00016B9A">
              <w:t>Article ___ provides that grievances are only processed during working hours if agreed to by the employer</w:t>
            </w:r>
            <w:r w:rsidR="00A0417A">
              <w:t>.</w:t>
            </w:r>
          </w:p>
          <w:p w14:paraId="2C1BD216" w14:textId="77777777" w:rsidR="00C5776B" w:rsidRPr="00016B9A" w:rsidRDefault="00C5776B" w:rsidP="001E1156">
            <w:pPr>
              <w:jc w:val="both"/>
            </w:pPr>
          </w:p>
        </w:tc>
        <w:tc>
          <w:tcPr>
            <w:tcW w:w="2952" w:type="dxa"/>
            <w:tcBorders>
              <w:top w:val="single" w:sz="4" w:space="0" w:color="auto"/>
              <w:left w:val="single" w:sz="4" w:space="0" w:color="auto"/>
              <w:bottom w:val="single" w:sz="4" w:space="0" w:color="auto"/>
              <w:right w:val="single" w:sz="4" w:space="0" w:color="auto"/>
            </w:tcBorders>
          </w:tcPr>
          <w:p w14:paraId="4257650B" w14:textId="268F20B1" w:rsidR="00C5776B" w:rsidRPr="00016B9A" w:rsidRDefault="00C5776B" w:rsidP="001E1156">
            <w:pPr>
              <w:jc w:val="both"/>
            </w:pPr>
            <w:r w:rsidRPr="00016B9A">
              <w:lastRenderedPageBreak/>
              <w:t>Provide an explanation of the change(s) the union would want in your own words</w:t>
            </w:r>
            <w:r w:rsidR="00A0417A">
              <w:t>.</w:t>
            </w:r>
          </w:p>
          <w:p w14:paraId="2DCC22AD" w14:textId="77777777" w:rsidR="00C5776B" w:rsidRPr="00016B9A" w:rsidRDefault="00C5776B" w:rsidP="001E1156">
            <w:pPr>
              <w:jc w:val="both"/>
            </w:pPr>
          </w:p>
          <w:p w14:paraId="2BCAFB30" w14:textId="662DC45A" w:rsidR="00C5776B" w:rsidRPr="00016B9A" w:rsidRDefault="00C5776B" w:rsidP="001E1156">
            <w:pPr>
              <w:jc w:val="both"/>
            </w:pPr>
            <w:r w:rsidRPr="00016B9A">
              <w:lastRenderedPageBreak/>
              <w:t>Provide for the processing of grievances during working hours without loss of pay</w:t>
            </w:r>
            <w:r w:rsidR="00A0417A">
              <w:t>.</w:t>
            </w:r>
          </w:p>
        </w:tc>
        <w:tc>
          <w:tcPr>
            <w:tcW w:w="2952" w:type="dxa"/>
            <w:tcBorders>
              <w:top w:val="single" w:sz="4" w:space="0" w:color="auto"/>
              <w:left w:val="single" w:sz="4" w:space="0" w:color="auto"/>
              <w:bottom w:val="single" w:sz="4" w:space="0" w:color="auto"/>
              <w:right w:val="single" w:sz="4" w:space="0" w:color="auto"/>
            </w:tcBorders>
          </w:tcPr>
          <w:p w14:paraId="2513387B" w14:textId="64792A78" w:rsidR="00C5776B" w:rsidRPr="00016B9A" w:rsidRDefault="00C5776B" w:rsidP="001E1156">
            <w:pPr>
              <w:jc w:val="both"/>
            </w:pPr>
            <w:r w:rsidRPr="00016B9A">
              <w:lastRenderedPageBreak/>
              <w:t>Provide an explanation of the change(s) the employer would want in your own words</w:t>
            </w:r>
            <w:r w:rsidR="00A0417A">
              <w:t>.</w:t>
            </w:r>
          </w:p>
          <w:p w14:paraId="6D6A8A91" w14:textId="77777777" w:rsidR="00C5776B" w:rsidRPr="00016B9A" w:rsidRDefault="00C5776B" w:rsidP="001E1156">
            <w:pPr>
              <w:jc w:val="both"/>
            </w:pPr>
          </w:p>
          <w:p w14:paraId="2B52CC3F" w14:textId="77777777" w:rsidR="00C5776B" w:rsidRPr="00016B9A" w:rsidRDefault="00C5776B" w:rsidP="001E1156">
            <w:pPr>
              <w:jc w:val="both"/>
            </w:pPr>
          </w:p>
          <w:p w14:paraId="22725233" w14:textId="5D1A4138" w:rsidR="00C5776B" w:rsidRPr="00016B9A" w:rsidRDefault="00C5776B" w:rsidP="001E1156">
            <w:pPr>
              <w:jc w:val="both"/>
            </w:pPr>
            <w:r w:rsidRPr="00016B9A">
              <w:lastRenderedPageBreak/>
              <w:t xml:space="preserve">Provide that employer may remit dues to union </w:t>
            </w:r>
            <w:proofErr w:type="spellStart"/>
            <w:r w:rsidRPr="00016B9A">
              <w:t>ona</w:t>
            </w:r>
            <w:proofErr w:type="spellEnd"/>
            <w:r w:rsidRPr="00016B9A">
              <w:t xml:space="preserve"> monthly basis</w:t>
            </w:r>
            <w:r w:rsidR="00A0417A">
              <w:t>.</w:t>
            </w:r>
          </w:p>
        </w:tc>
      </w:tr>
    </w:tbl>
    <w:p w14:paraId="16E730E0" w14:textId="77777777" w:rsidR="00C5776B" w:rsidRPr="00016B9A" w:rsidRDefault="00C5776B" w:rsidP="001E1156">
      <w:pPr>
        <w:jc w:val="both"/>
      </w:pPr>
    </w:p>
    <w:p w14:paraId="3E4AB5AD" w14:textId="77777777" w:rsidR="00C5776B" w:rsidRPr="005162FA" w:rsidRDefault="00C5776B" w:rsidP="001E1156">
      <w:pPr>
        <w:jc w:val="both"/>
        <w:rPr>
          <w:b/>
          <w:bCs/>
          <w:iCs/>
        </w:rPr>
      </w:pPr>
      <w:r w:rsidRPr="005162FA">
        <w:rPr>
          <w:b/>
          <w:bCs/>
          <w:iCs/>
        </w:rPr>
        <w:t>Part 2 New contract terms</w:t>
      </w:r>
    </w:p>
    <w:p w14:paraId="53287F72" w14:textId="77777777" w:rsidR="00C5776B" w:rsidRPr="005162FA" w:rsidRDefault="00C5776B" w:rsidP="001E1156">
      <w:pPr>
        <w:jc w:val="both"/>
        <w:rPr>
          <w:b/>
          <w:bCs/>
          <w:iCs/>
        </w:rPr>
      </w:pPr>
    </w:p>
    <w:p w14:paraId="53AE0AD6" w14:textId="563CD3CA" w:rsidR="00C5776B" w:rsidRPr="00016B9A" w:rsidRDefault="00C5776B" w:rsidP="001E1156">
      <w:pPr>
        <w:jc w:val="both"/>
      </w:pPr>
      <w:r w:rsidRPr="00016B9A">
        <w:t xml:space="preserve">Set out in </w:t>
      </w:r>
      <w:r w:rsidR="00A0417A">
        <w:t>conventional langua</w:t>
      </w:r>
      <w:r w:rsidR="00C323ED">
        <w:t>g</w:t>
      </w:r>
      <w:r w:rsidR="00A0417A">
        <w:t>e</w:t>
      </w:r>
      <w:r w:rsidRPr="00016B9A">
        <w:t xml:space="preserve"> [insert number] new terms the union would like to see added to the collective agreement and [insert number] new term the employer would like to see added to the collective agreement</w:t>
      </w:r>
      <w:r w:rsidR="00F32242">
        <w:t xml:space="preserve"> </w:t>
      </w:r>
      <w:r w:rsidRPr="00016B9A">
        <w:t>This refers to issues that are not referred to in the existing agreement.</w:t>
      </w:r>
    </w:p>
    <w:p w14:paraId="56E28616" w14:textId="77777777" w:rsidR="00C5776B" w:rsidRPr="00016B9A" w:rsidRDefault="00C5776B" w:rsidP="001E1156">
      <w:pPr>
        <w:jc w:val="both"/>
      </w:pPr>
    </w:p>
    <w:p w14:paraId="4B3EEBBC" w14:textId="77777777" w:rsidR="00C5776B" w:rsidRPr="00016B9A" w:rsidRDefault="00C5776B" w:rsidP="001E1156">
      <w:pPr>
        <w:jc w:val="both"/>
      </w:pPr>
      <w:r w:rsidRPr="00016B9A">
        <w:t>Example:</w:t>
      </w:r>
    </w:p>
    <w:p w14:paraId="47E65ACC" w14:textId="77777777" w:rsidR="00C5776B" w:rsidRPr="00016B9A" w:rsidRDefault="00C5776B" w:rsidP="001E1156">
      <w:pPr>
        <w:jc w:val="both"/>
      </w:pPr>
      <w:r w:rsidRPr="00016B9A">
        <w:t>The union wants a provision relating to _________________________ added to the agreement.</w:t>
      </w:r>
      <w:r w:rsidR="00F32242">
        <w:t xml:space="preserve"> </w:t>
      </w:r>
      <w:r w:rsidRPr="00016B9A">
        <w:t>This term will provide that …………</w:t>
      </w:r>
    </w:p>
    <w:p w14:paraId="6B36133B" w14:textId="77777777" w:rsidR="00C5776B" w:rsidRPr="00016B9A" w:rsidRDefault="00C5776B" w:rsidP="001E1156">
      <w:pPr>
        <w:jc w:val="both"/>
      </w:pPr>
    </w:p>
    <w:p w14:paraId="148CB772" w14:textId="77777777" w:rsidR="00C5776B" w:rsidRPr="00016B9A" w:rsidRDefault="00C5776B" w:rsidP="001E1156">
      <w:pPr>
        <w:jc w:val="both"/>
      </w:pPr>
      <w:r w:rsidRPr="00016B9A">
        <w:t>The employer wants a provision relating to _________________________ added to the agreement.</w:t>
      </w:r>
      <w:r w:rsidR="00F32242">
        <w:t xml:space="preserve"> </w:t>
      </w:r>
      <w:r w:rsidRPr="00016B9A">
        <w:t>This term will provide that …………</w:t>
      </w:r>
    </w:p>
    <w:p w14:paraId="75665160" w14:textId="77777777" w:rsidR="00C5776B" w:rsidRPr="00016B9A" w:rsidRDefault="00C5776B" w:rsidP="001E1156">
      <w:pPr>
        <w:jc w:val="both"/>
        <w:rPr>
          <w:b/>
        </w:rPr>
      </w:pPr>
    </w:p>
    <w:p w14:paraId="714CBC38" w14:textId="53786BFC" w:rsidR="00A0417A" w:rsidRDefault="00C5776B" w:rsidP="001E1156">
      <w:pPr>
        <w:jc w:val="both"/>
      </w:pPr>
      <w:r w:rsidRPr="00016B9A">
        <w:t>The following table summarizes union and employer concerns, and some possible additions to the agreement for Assignment 1</w:t>
      </w:r>
      <w:r w:rsidR="0013121D">
        <w:t xml:space="preserve"> and 2</w:t>
      </w:r>
      <w:r w:rsidRPr="00016B9A">
        <w:t>.</w:t>
      </w:r>
    </w:p>
    <w:p w14:paraId="4DD371E5" w14:textId="77777777" w:rsidR="00A0417A" w:rsidRDefault="00A0417A">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8"/>
        <w:gridCol w:w="2878"/>
        <w:gridCol w:w="3260"/>
      </w:tblGrid>
      <w:tr w:rsidR="00C5776B" w:rsidRPr="00016B9A" w14:paraId="4A97C412" w14:textId="77777777" w:rsidTr="005162FA">
        <w:tc>
          <w:tcPr>
            <w:tcW w:w="2718" w:type="dxa"/>
            <w:shd w:val="clear" w:color="auto" w:fill="FF0000"/>
          </w:tcPr>
          <w:p w14:paraId="7CD0D35D" w14:textId="77777777" w:rsidR="00C5776B" w:rsidRPr="005162FA" w:rsidRDefault="00C5776B" w:rsidP="005162FA">
            <w:pPr>
              <w:jc w:val="center"/>
              <w:rPr>
                <w:b/>
                <w:bCs/>
                <w:color w:val="E7E6E6" w:themeColor="background2"/>
                <w:szCs w:val="24"/>
              </w:rPr>
            </w:pPr>
            <w:r w:rsidRPr="005162FA">
              <w:rPr>
                <w:b/>
                <w:bCs/>
                <w:color w:val="E7E6E6" w:themeColor="background2"/>
                <w:szCs w:val="24"/>
              </w:rPr>
              <w:lastRenderedPageBreak/>
              <w:t>Article</w:t>
            </w:r>
          </w:p>
        </w:tc>
        <w:tc>
          <w:tcPr>
            <w:tcW w:w="2878" w:type="dxa"/>
            <w:shd w:val="clear" w:color="auto" w:fill="FF0000"/>
          </w:tcPr>
          <w:p w14:paraId="724999E8" w14:textId="77777777" w:rsidR="00C5776B" w:rsidRPr="005162FA" w:rsidRDefault="00C5776B" w:rsidP="005162FA">
            <w:pPr>
              <w:jc w:val="center"/>
              <w:rPr>
                <w:b/>
                <w:bCs/>
                <w:color w:val="E7E6E6" w:themeColor="background2"/>
                <w:szCs w:val="24"/>
              </w:rPr>
            </w:pPr>
            <w:r w:rsidRPr="005162FA">
              <w:rPr>
                <w:b/>
                <w:bCs/>
                <w:color w:val="E7E6E6" w:themeColor="background2"/>
                <w:szCs w:val="24"/>
              </w:rPr>
              <w:t>Union concerns</w:t>
            </w:r>
          </w:p>
        </w:tc>
        <w:tc>
          <w:tcPr>
            <w:tcW w:w="3260" w:type="dxa"/>
            <w:shd w:val="clear" w:color="auto" w:fill="FF0000"/>
          </w:tcPr>
          <w:p w14:paraId="398050F1" w14:textId="77777777" w:rsidR="00C5776B" w:rsidRDefault="00C5776B" w:rsidP="00A0417A">
            <w:pPr>
              <w:jc w:val="center"/>
              <w:rPr>
                <w:b/>
                <w:bCs/>
                <w:color w:val="E7E6E6" w:themeColor="background2"/>
                <w:szCs w:val="24"/>
              </w:rPr>
            </w:pPr>
            <w:r w:rsidRPr="005162FA">
              <w:rPr>
                <w:b/>
                <w:bCs/>
                <w:color w:val="E7E6E6" w:themeColor="background2"/>
                <w:szCs w:val="24"/>
              </w:rPr>
              <w:t>Management concerns</w:t>
            </w:r>
          </w:p>
          <w:p w14:paraId="0CA254B1" w14:textId="77777777" w:rsidR="00A0417A" w:rsidRPr="005162FA" w:rsidRDefault="00A0417A" w:rsidP="005162FA">
            <w:pPr>
              <w:jc w:val="center"/>
              <w:rPr>
                <w:b/>
                <w:bCs/>
                <w:color w:val="E7E6E6" w:themeColor="background2"/>
                <w:szCs w:val="24"/>
              </w:rPr>
            </w:pPr>
          </w:p>
        </w:tc>
      </w:tr>
      <w:tr w:rsidR="00C5776B" w:rsidRPr="00016B9A" w14:paraId="4E084DA7" w14:textId="77777777">
        <w:tc>
          <w:tcPr>
            <w:tcW w:w="2718" w:type="dxa"/>
          </w:tcPr>
          <w:p w14:paraId="3B49C21A" w14:textId="1D0F1067" w:rsidR="00C5776B" w:rsidRPr="00016B9A" w:rsidRDefault="00490DAB" w:rsidP="005162FA">
            <w:pPr>
              <w:numPr>
                <w:ilvl w:val="1"/>
                <w:numId w:val="19"/>
              </w:numPr>
              <w:rPr>
                <w:szCs w:val="24"/>
              </w:rPr>
            </w:pPr>
            <w:r>
              <w:rPr>
                <w:szCs w:val="24"/>
              </w:rPr>
              <w:t xml:space="preserve"> </w:t>
            </w:r>
            <w:r w:rsidR="00C5776B" w:rsidRPr="00016B9A">
              <w:rPr>
                <w:szCs w:val="24"/>
              </w:rPr>
              <w:t>Recognition</w:t>
            </w:r>
          </w:p>
          <w:p w14:paraId="17A837F0" w14:textId="77777777" w:rsidR="00C5776B" w:rsidRPr="00016B9A" w:rsidRDefault="00C5776B" w:rsidP="005162FA">
            <w:pPr>
              <w:rPr>
                <w:szCs w:val="24"/>
              </w:rPr>
            </w:pPr>
          </w:p>
          <w:p w14:paraId="2B76B985" w14:textId="504F41A4" w:rsidR="00C5776B" w:rsidRPr="00016B9A" w:rsidRDefault="00F6712D" w:rsidP="005162FA">
            <w:pPr>
              <w:rPr>
                <w:szCs w:val="24"/>
              </w:rPr>
            </w:pPr>
            <w:r>
              <w:rPr>
                <w:szCs w:val="24"/>
              </w:rPr>
              <w:t>Non</w:t>
            </w:r>
            <w:r w:rsidR="00A0417A">
              <w:rPr>
                <w:szCs w:val="24"/>
              </w:rPr>
              <w:t>-</w:t>
            </w:r>
            <w:r>
              <w:rPr>
                <w:szCs w:val="24"/>
              </w:rPr>
              <w:t>bargaining unit employees may replace ba</w:t>
            </w:r>
            <w:r w:rsidR="00B320B9">
              <w:rPr>
                <w:szCs w:val="24"/>
              </w:rPr>
              <w:t>rgaining</w:t>
            </w:r>
            <w:r w:rsidR="00A0417A">
              <w:rPr>
                <w:szCs w:val="24"/>
              </w:rPr>
              <w:t xml:space="preserve"> </w:t>
            </w:r>
            <w:r w:rsidR="00B320B9">
              <w:rPr>
                <w:szCs w:val="24"/>
              </w:rPr>
              <w:t>unit employees under certain</w:t>
            </w:r>
            <w:r>
              <w:rPr>
                <w:szCs w:val="24"/>
              </w:rPr>
              <w:t xml:space="preserve"> circumstances</w:t>
            </w:r>
            <w:r w:rsidR="00A0417A">
              <w:rPr>
                <w:szCs w:val="24"/>
              </w:rPr>
              <w:t>.</w:t>
            </w:r>
          </w:p>
        </w:tc>
        <w:tc>
          <w:tcPr>
            <w:tcW w:w="2878" w:type="dxa"/>
          </w:tcPr>
          <w:p w14:paraId="04B7FA2A" w14:textId="77777777" w:rsidR="00C5776B" w:rsidRPr="00016B9A" w:rsidRDefault="00F6712D" w:rsidP="005162FA">
            <w:pPr>
              <w:rPr>
                <w:szCs w:val="24"/>
              </w:rPr>
            </w:pPr>
            <w:r>
              <w:rPr>
                <w:szCs w:val="24"/>
              </w:rPr>
              <w:t xml:space="preserve">1.02 </w:t>
            </w:r>
            <w:r w:rsidR="00A85123">
              <w:rPr>
                <w:szCs w:val="24"/>
              </w:rPr>
              <w:t>(</w:t>
            </w:r>
            <w:r>
              <w:rPr>
                <w:szCs w:val="24"/>
              </w:rPr>
              <w:t>e</w:t>
            </w:r>
            <w:r w:rsidR="00A85123">
              <w:rPr>
                <w:szCs w:val="24"/>
              </w:rPr>
              <w:t>)</w:t>
            </w:r>
            <w:r>
              <w:rPr>
                <w:szCs w:val="24"/>
              </w:rPr>
              <w:t xml:space="preserve"> provides that the employer may replace bargaining unit employees who are on vacation with non bargaining u</w:t>
            </w:r>
            <w:r w:rsidR="007341BB">
              <w:rPr>
                <w:szCs w:val="24"/>
              </w:rPr>
              <w:t>nit employees.</w:t>
            </w:r>
            <w:r w:rsidR="00F32242">
              <w:rPr>
                <w:szCs w:val="24"/>
              </w:rPr>
              <w:t xml:space="preserve"> </w:t>
            </w:r>
            <w:r w:rsidR="007341BB">
              <w:rPr>
                <w:szCs w:val="24"/>
              </w:rPr>
              <w:t>Amend to remove</w:t>
            </w:r>
            <w:r>
              <w:rPr>
                <w:szCs w:val="24"/>
              </w:rPr>
              <w:t xml:space="preserve"> this provision.</w:t>
            </w:r>
          </w:p>
        </w:tc>
        <w:tc>
          <w:tcPr>
            <w:tcW w:w="3260" w:type="dxa"/>
          </w:tcPr>
          <w:p w14:paraId="2104BE61" w14:textId="77777777" w:rsidR="00C5776B" w:rsidRPr="00016B9A" w:rsidRDefault="00F6712D" w:rsidP="005162FA">
            <w:pPr>
              <w:rPr>
                <w:szCs w:val="24"/>
              </w:rPr>
            </w:pPr>
            <w:r>
              <w:rPr>
                <w:szCs w:val="24"/>
              </w:rPr>
              <w:t>Management will prefer to keep this language as it provides flexibility.</w:t>
            </w:r>
          </w:p>
        </w:tc>
      </w:tr>
      <w:tr w:rsidR="00A85123" w:rsidRPr="00016B9A" w14:paraId="7474A019" w14:textId="77777777">
        <w:tc>
          <w:tcPr>
            <w:tcW w:w="2718" w:type="dxa"/>
          </w:tcPr>
          <w:p w14:paraId="2F97E546" w14:textId="77777777" w:rsidR="007341BB" w:rsidRDefault="007341BB" w:rsidP="005162FA">
            <w:r>
              <w:t>2.0 Union Security</w:t>
            </w:r>
          </w:p>
          <w:p w14:paraId="71436D97" w14:textId="77777777" w:rsidR="007341BB" w:rsidRDefault="007341BB" w:rsidP="005162FA"/>
          <w:p w14:paraId="42D03EC7" w14:textId="77777777" w:rsidR="007341BB" w:rsidRPr="00016B9A" w:rsidRDefault="007341BB" w:rsidP="005162FA">
            <w:r>
              <w:t>2.04 (b) (</w:t>
            </w:r>
            <w:proofErr w:type="spellStart"/>
            <w:r>
              <w:t>i</w:t>
            </w:r>
            <w:proofErr w:type="spellEnd"/>
            <w:r>
              <w:t xml:space="preserve"> &amp; ii) </w:t>
            </w:r>
          </w:p>
          <w:p w14:paraId="4A053B20" w14:textId="77777777" w:rsidR="007341BB" w:rsidRPr="00016B9A" w:rsidRDefault="007341BB" w:rsidP="005162FA">
            <w:pPr>
              <w:rPr>
                <w:szCs w:val="24"/>
              </w:rPr>
            </w:pPr>
          </w:p>
          <w:p w14:paraId="45BA0481" w14:textId="11667E63" w:rsidR="00A85123" w:rsidRPr="00016B9A" w:rsidRDefault="007341BB" w:rsidP="005162FA">
            <w:pPr>
              <w:rPr>
                <w:szCs w:val="24"/>
              </w:rPr>
            </w:pPr>
            <w:r>
              <w:rPr>
                <w:szCs w:val="24"/>
              </w:rPr>
              <w:t>Employer to provide SIN number to union</w:t>
            </w:r>
            <w:r w:rsidR="00A0417A">
              <w:rPr>
                <w:szCs w:val="24"/>
              </w:rPr>
              <w:t>.</w:t>
            </w:r>
          </w:p>
        </w:tc>
        <w:tc>
          <w:tcPr>
            <w:tcW w:w="2878" w:type="dxa"/>
          </w:tcPr>
          <w:p w14:paraId="4D3D5E98" w14:textId="77777777" w:rsidR="00A85123" w:rsidRPr="00016B9A" w:rsidRDefault="00A85123" w:rsidP="005162FA">
            <w:pPr>
              <w:rPr>
                <w:i/>
                <w:szCs w:val="24"/>
              </w:rPr>
            </w:pPr>
            <w:r>
              <w:rPr>
                <w:szCs w:val="24"/>
              </w:rPr>
              <w:t>Amend to remove requirement of SIN for privacy reasons.</w:t>
            </w:r>
            <w:r w:rsidR="00F32242">
              <w:rPr>
                <w:szCs w:val="24"/>
              </w:rPr>
              <w:t xml:space="preserve"> </w:t>
            </w:r>
            <w:r>
              <w:rPr>
                <w:szCs w:val="24"/>
              </w:rPr>
              <w:t>Alternate identification process may be required.</w:t>
            </w:r>
          </w:p>
        </w:tc>
        <w:tc>
          <w:tcPr>
            <w:tcW w:w="3260" w:type="dxa"/>
          </w:tcPr>
          <w:p w14:paraId="4662DEBC" w14:textId="77777777" w:rsidR="00A85123" w:rsidRDefault="00A85123" w:rsidP="005162FA">
            <w:pPr>
              <w:rPr>
                <w:szCs w:val="24"/>
              </w:rPr>
            </w:pPr>
          </w:p>
          <w:p w14:paraId="5A07B341" w14:textId="77777777" w:rsidR="00A85123" w:rsidRPr="00016B9A" w:rsidRDefault="00A85123" w:rsidP="005162FA">
            <w:pPr>
              <w:rPr>
                <w:szCs w:val="24"/>
              </w:rPr>
            </w:pPr>
            <w:r>
              <w:rPr>
                <w:szCs w:val="24"/>
              </w:rPr>
              <w:t>Amend to remove requirement of SIN for privacy reasons.</w:t>
            </w:r>
            <w:r w:rsidR="00F32242">
              <w:rPr>
                <w:szCs w:val="24"/>
              </w:rPr>
              <w:t xml:space="preserve"> </w:t>
            </w:r>
            <w:r>
              <w:rPr>
                <w:szCs w:val="24"/>
              </w:rPr>
              <w:t>Alternate identification process may be required.</w:t>
            </w:r>
          </w:p>
        </w:tc>
      </w:tr>
      <w:tr w:rsidR="00A85123" w:rsidRPr="00016B9A" w14:paraId="628EF1AF" w14:textId="77777777">
        <w:tc>
          <w:tcPr>
            <w:tcW w:w="2718" w:type="dxa"/>
          </w:tcPr>
          <w:p w14:paraId="392ED6F8" w14:textId="77777777" w:rsidR="00A85123" w:rsidRPr="00016B9A" w:rsidRDefault="00A85123" w:rsidP="005162FA">
            <w:pPr>
              <w:numPr>
                <w:ilvl w:val="0"/>
                <w:numId w:val="2"/>
              </w:numPr>
              <w:rPr>
                <w:szCs w:val="24"/>
              </w:rPr>
            </w:pPr>
            <w:r w:rsidRPr="00016B9A">
              <w:rPr>
                <w:szCs w:val="24"/>
              </w:rPr>
              <w:t>Management rights</w:t>
            </w:r>
          </w:p>
          <w:p w14:paraId="54F9B38C" w14:textId="0B960207" w:rsidR="00A85123" w:rsidRDefault="00A85123" w:rsidP="005162FA">
            <w:pPr>
              <w:rPr>
                <w:szCs w:val="24"/>
              </w:rPr>
            </w:pPr>
            <w:r>
              <w:rPr>
                <w:szCs w:val="24"/>
              </w:rPr>
              <w:t>Management has unilateral and unrestricted rights</w:t>
            </w:r>
            <w:r w:rsidR="00490DAB">
              <w:rPr>
                <w:szCs w:val="24"/>
              </w:rPr>
              <w:t>.</w:t>
            </w:r>
          </w:p>
          <w:p w14:paraId="0A69D855" w14:textId="77777777" w:rsidR="00A85123" w:rsidRPr="00016B9A" w:rsidRDefault="00A85123" w:rsidP="005162FA">
            <w:pPr>
              <w:rPr>
                <w:szCs w:val="24"/>
              </w:rPr>
            </w:pPr>
          </w:p>
        </w:tc>
        <w:tc>
          <w:tcPr>
            <w:tcW w:w="2878" w:type="dxa"/>
          </w:tcPr>
          <w:p w14:paraId="220144F9" w14:textId="77777777" w:rsidR="00A85123" w:rsidRDefault="00A85123" w:rsidP="005162FA">
            <w:pPr>
              <w:rPr>
                <w:szCs w:val="24"/>
              </w:rPr>
            </w:pPr>
            <w:r>
              <w:rPr>
                <w:szCs w:val="24"/>
              </w:rPr>
              <w:t>Amend to include advanced notice to union prior to implementation to any changes that affect bargaining unit employees.</w:t>
            </w:r>
          </w:p>
          <w:p w14:paraId="25BFD53B" w14:textId="77777777" w:rsidR="001E03B5" w:rsidRDefault="001E03B5" w:rsidP="005162FA">
            <w:pPr>
              <w:rPr>
                <w:szCs w:val="24"/>
              </w:rPr>
            </w:pPr>
          </w:p>
          <w:p w14:paraId="4B640AEE" w14:textId="77777777" w:rsidR="001E03B5" w:rsidRPr="00016B9A" w:rsidRDefault="001E03B5" w:rsidP="005162FA">
            <w:pPr>
              <w:rPr>
                <w:szCs w:val="24"/>
              </w:rPr>
            </w:pPr>
            <w:r>
              <w:rPr>
                <w:szCs w:val="24"/>
              </w:rPr>
              <w:t>Amend 3.01 and remove “who has acquired seniority”</w:t>
            </w:r>
          </w:p>
        </w:tc>
        <w:tc>
          <w:tcPr>
            <w:tcW w:w="3260" w:type="dxa"/>
          </w:tcPr>
          <w:p w14:paraId="580425C6" w14:textId="77777777" w:rsidR="00A85123" w:rsidRPr="00016B9A" w:rsidRDefault="00A85123" w:rsidP="005162FA">
            <w:pPr>
              <w:rPr>
                <w:szCs w:val="24"/>
              </w:rPr>
            </w:pPr>
          </w:p>
          <w:p w14:paraId="322A0A8D" w14:textId="77777777" w:rsidR="00A85123" w:rsidRPr="00016B9A" w:rsidRDefault="00A85123" w:rsidP="005162FA">
            <w:pPr>
              <w:rPr>
                <w:szCs w:val="24"/>
              </w:rPr>
            </w:pPr>
          </w:p>
          <w:p w14:paraId="11E39319" w14:textId="77777777" w:rsidR="00A85123" w:rsidRPr="00016B9A" w:rsidRDefault="00A85123" w:rsidP="005162FA">
            <w:pPr>
              <w:rPr>
                <w:szCs w:val="24"/>
              </w:rPr>
            </w:pPr>
          </w:p>
        </w:tc>
      </w:tr>
      <w:tr w:rsidR="00A85123" w:rsidRPr="00016B9A" w14:paraId="761D281A" w14:textId="77777777">
        <w:tc>
          <w:tcPr>
            <w:tcW w:w="2718" w:type="dxa"/>
          </w:tcPr>
          <w:p w14:paraId="20DAAAFB" w14:textId="77777777" w:rsidR="00A85123" w:rsidRDefault="00A85123" w:rsidP="005162FA">
            <w:pPr>
              <w:numPr>
                <w:ilvl w:val="0"/>
                <w:numId w:val="2"/>
              </w:numPr>
              <w:rPr>
                <w:szCs w:val="24"/>
              </w:rPr>
            </w:pPr>
            <w:r>
              <w:rPr>
                <w:szCs w:val="24"/>
              </w:rPr>
              <w:t>Grievance procedure</w:t>
            </w:r>
          </w:p>
          <w:p w14:paraId="7FDE21F1" w14:textId="77777777" w:rsidR="00C52A8D" w:rsidRDefault="00C52A8D" w:rsidP="005162FA">
            <w:pPr>
              <w:ind w:left="360"/>
              <w:rPr>
                <w:szCs w:val="24"/>
              </w:rPr>
            </w:pPr>
          </w:p>
          <w:p w14:paraId="07C914B0" w14:textId="6F42553A" w:rsidR="00A85123" w:rsidRDefault="00A85123" w:rsidP="005162FA">
            <w:pPr>
              <w:rPr>
                <w:szCs w:val="24"/>
              </w:rPr>
            </w:pPr>
            <w:r>
              <w:rPr>
                <w:szCs w:val="24"/>
              </w:rPr>
              <w:t>All time limits are mandatory</w:t>
            </w:r>
            <w:r w:rsidR="00490DAB">
              <w:rPr>
                <w:szCs w:val="24"/>
              </w:rPr>
              <w:t>.</w:t>
            </w:r>
          </w:p>
          <w:p w14:paraId="482B5A69" w14:textId="77777777" w:rsidR="00A85123" w:rsidRDefault="00A85123" w:rsidP="005162FA">
            <w:pPr>
              <w:rPr>
                <w:szCs w:val="24"/>
              </w:rPr>
            </w:pPr>
          </w:p>
          <w:p w14:paraId="42384A02" w14:textId="3BB8F46C" w:rsidR="00A85123" w:rsidRPr="00016B9A" w:rsidRDefault="00A85123" w:rsidP="005162FA">
            <w:pPr>
              <w:rPr>
                <w:szCs w:val="24"/>
              </w:rPr>
            </w:pPr>
            <w:r>
              <w:rPr>
                <w:szCs w:val="24"/>
              </w:rPr>
              <w:t>4.03 Employee may present the case to management</w:t>
            </w:r>
            <w:r w:rsidR="00490DAB">
              <w:rPr>
                <w:szCs w:val="24"/>
              </w:rPr>
              <w:t>.</w:t>
            </w:r>
          </w:p>
          <w:p w14:paraId="047BFCBB" w14:textId="77777777" w:rsidR="00A85123" w:rsidRPr="00016B9A" w:rsidRDefault="00A85123" w:rsidP="005162FA">
            <w:pPr>
              <w:rPr>
                <w:szCs w:val="24"/>
              </w:rPr>
            </w:pPr>
          </w:p>
        </w:tc>
        <w:tc>
          <w:tcPr>
            <w:tcW w:w="2878" w:type="dxa"/>
          </w:tcPr>
          <w:p w14:paraId="239B48C8" w14:textId="77777777" w:rsidR="00A85123" w:rsidRDefault="00A85123" w:rsidP="005162FA">
            <w:pPr>
              <w:rPr>
                <w:szCs w:val="24"/>
              </w:rPr>
            </w:pPr>
            <w:r>
              <w:rPr>
                <w:szCs w:val="24"/>
              </w:rPr>
              <w:t>All time limits are mandatory.</w:t>
            </w:r>
            <w:r w:rsidR="00F32242">
              <w:rPr>
                <w:szCs w:val="24"/>
              </w:rPr>
              <w:t xml:space="preserve"> </w:t>
            </w:r>
            <w:r>
              <w:rPr>
                <w:szCs w:val="24"/>
              </w:rPr>
              <w:t>Amend to directory.</w:t>
            </w:r>
            <w:r w:rsidRPr="00016B9A">
              <w:rPr>
                <w:szCs w:val="24"/>
              </w:rPr>
              <w:t xml:space="preserve"> </w:t>
            </w:r>
          </w:p>
          <w:p w14:paraId="1743F900" w14:textId="77777777" w:rsidR="00A85123" w:rsidRDefault="00A85123" w:rsidP="005162FA">
            <w:pPr>
              <w:rPr>
                <w:szCs w:val="24"/>
              </w:rPr>
            </w:pPr>
          </w:p>
          <w:p w14:paraId="25B42E66" w14:textId="77777777" w:rsidR="00A85123" w:rsidRPr="00016B9A" w:rsidRDefault="00A85123" w:rsidP="005162FA">
            <w:pPr>
              <w:rPr>
                <w:szCs w:val="24"/>
              </w:rPr>
            </w:pPr>
          </w:p>
        </w:tc>
        <w:tc>
          <w:tcPr>
            <w:tcW w:w="3260" w:type="dxa"/>
          </w:tcPr>
          <w:p w14:paraId="0C64B7C7" w14:textId="77777777" w:rsidR="00A85123" w:rsidRDefault="00A85123" w:rsidP="005162FA">
            <w:pPr>
              <w:rPr>
                <w:szCs w:val="24"/>
              </w:rPr>
            </w:pPr>
            <w:r w:rsidRPr="00EF73EF">
              <w:rPr>
                <w:szCs w:val="24"/>
              </w:rPr>
              <w:t>.</w:t>
            </w:r>
          </w:p>
          <w:p w14:paraId="0EEB1407" w14:textId="77777777" w:rsidR="00A85123" w:rsidRDefault="00A85123" w:rsidP="005162FA">
            <w:pPr>
              <w:rPr>
                <w:szCs w:val="24"/>
              </w:rPr>
            </w:pPr>
          </w:p>
          <w:p w14:paraId="6B6C1600" w14:textId="77777777" w:rsidR="00A85123" w:rsidRDefault="00A85123" w:rsidP="005162FA">
            <w:pPr>
              <w:rPr>
                <w:szCs w:val="24"/>
              </w:rPr>
            </w:pPr>
          </w:p>
          <w:p w14:paraId="2C94E674" w14:textId="77777777" w:rsidR="00C52A8D" w:rsidRDefault="00C52A8D" w:rsidP="005162FA">
            <w:pPr>
              <w:rPr>
                <w:szCs w:val="24"/>
              </w:rPr>
            </w:pPr>
          </w:p>
          <w:p w14:paraId="4F7038C8" w14:textId="77777777" w:rsidR="00490DAB" w:rsidRDefault="00A85123" w:rsidP="00490DAB">
            <w:pPr>
              <w:rPr>
                <w:szCs w:val="24"/>
              </w:rPr>
            </w:pPr>
            <w:r>
              <w:rPr>
                <w:szCs w:val="24"/>
              </w:rPr>
              <w:t>Remove option of employee presenting</w:t>
            </w:r>
            <w:r w:rsidR="004C44AA">
              <w:rPr>
                <w:szCs w:val="24"/>
              </w:rPr>
              <w:t xml:space="preserve"> the case</w:t>
            </w:r>
            <w:r>
              <w:rPr>
                <w:szCs w:val="24"/>
              </w:rPr>
              <w:t>.</w:t>
            </w:r>
            <w:r w:rsidR="00F32242">
              <w:rPr>
                <w:szCs w:val="24"/>
              </w:rPr>
              <w:t xml:space="preserve"> </w:t>
            </w:r>
          </w:p>
          <w:p w14:paraId="6759ABB5" w14:textId="11539B0F" w:rsidR="00A85123" w:rsidRPr="00EF73EF" w:rsidRDefault="00A85123" w:rsidP="005162FA">
            <w:pPr>
              <w:rPr>
                <w:szCs w:val="24"/>
              </w:rPr>
            </w:pPr>
            <w:r>
              <w:rPr>
                <w:szCs w:val="24"/>
              </w:rPr>
              <w:t>Employee’s may be present in cases of discharge.</w:t>
            </w:r>
            <w:r w:rsidR="00F32242">
              <w:rPr>
                <w:szCs w:val="24"/>
              </w:rPr>
              <w:t xml:space="preserve"> </w:t>
            </w:r>
            <w:r>
              <w:rPr>
                <w:szCs w:val="24"/>
              </w:rPr>
              <w:t>Union to present all cases</w:t>
            </w:r>
          </w:p>
        </w:tc>
      </w:tr>
      <w:tr w:rsidR="00A85123" w:rsidRPr="00016B9A" w14:paraId="5603E55C" w14:textId="77777777">
        <w:tc>
          <w:tcPr>
            <w:tcW w:w="2718" w:type="dxa"/>
          </w:tcPr>
          <w:p w14:paraId="5798561E" w14:textId="77777777" w:rsidR="00A85123" w:rsidRPr="00016B9A" w:rsidRDefault="00A85123" w:rsidP="005162FA">
            <w:pPr>
              <w:numPr>
                <w:ilvl w:val="0"/>
                <w:numId w:val="2"/>
              </w:numPr>
              <w:rPr>
                <w:szCs w:val="24"/>
              </w:rPr>
            </w:pPr>
            <w:r w:rsidRPr="00016B9A">
              <w:rPr>
                <w:szCs w:val="24"/>
              </w:rPr>
              <w:t>Discipline</w:t>
            </w:r>
            <w:r w:rsidR="00C52A8D">
              <w:rPr>
                <w:szCs w:val="24"/>
              </w:rPr>
              <w:t xml:space="preserve"> and Discharge</w:t>
            </w:r>
          </w:p>
          <w:p w14:paraId="0A2CB3AA" w14:textId="77777777" w:rsidR="00A85123" w:rsidRPr="00016B9A" w:rsidRDefault="00A85123" w:rsidP="005162FA">
            <w:pPr>
              <w:rPr>
                <w:szCs w:val="24"/>
              </w:rPr>
            </w:pPr>
          </w:p>
          <w:p w14:paraId="6FF53069" w14:textId="7D17281E" w:rsidR="00A85123" w:rsidRPr="00016B9A" w:rsidRDefault="00A85123" w:rsidP="005162FA">
            <w:pPr>
              <w:rPr>
                <w:szCs w:val="24"/>
              </w:rPr>
            </w:pPr>
            <w:r>
              <w:rPr>
                <w:szCs w:val="24"/>
              </w:rPr>
              <w:t>5.02 requires a union representative to be present during any disciplinary meeting.</w:t>
            </w:r>
            <w:r w:rsidR="00F32242">
              <w:rPr>
                <w:szCs w:val="24"/>
              </w:rPr>
              <w:t xml:space="preserve"> </w:t>
            </w:r>
            <w:r>
              <w:rPr>
                <w:szCs w:val="24"/>
              </w:rPr>
              <w:t>Failure to do so will make discipline null and void</w:t>
            </w:r>
            <w:r w:rsidR="00490DAB">
              <w:rPr>
                <w:szCs w:val="24"/>
              </w:rPr>
              <w:t>.</w:t>
            </w:r>
          </w:p>
        </w:tc>
        <w:tc>
          <w:tcPr>
            <w:tcW w:w="2878" w:type="dxa"/>
          </w:tcPr>
          <w:p w14:paraId="2C4F1A11" w14:textId="77777777" w:rsidR="00A85123" w:rsidRPr="00016B9A" w:rsidRDefault="00A85123" w:rsidP="005162FA">
            <w:pPr>
              <w:rPr>
                <w:szCs w:val="24"/>
              </w:rPr>
            </w:pPr>
          </w:p>
        </w:tc>
        <w:tc>
          <w:tcPr>
            <w:tcW w:w="3260" w:type="dxa"/>
          </w:tcPr>
          <w:p w14:paraId="71A7C3A2" w14:textId="77777777" w:rsidR="00A85123" w:rsidRDefault="00A85123" w:rsidP="005162FA">
            <w:pPr>
              <w:rPr>
                <w:szCs w:val="24"/>
              </w:rPr>
            </w:pPr>
          </w:p>
          <w:p w14:paraId="4C09064D" w14:textId="77777777" w:rsidR="00A85123" w:rsidRDefault="00A85123" w:rsidP="005162FA">
            <w:pPr>
              <w:rPr>
                <w:szCs w:val="24"/>
              </w:rPr>
            </w:pPr>
          </w:p>
          <w:p w14:paraId="114399E8" w14:textId="77777777" w:rsidR="00C52A8D" w:rsidRDefault="00C52A8D" w:rsidP="005162FA">
            <w:pPr>
              <w:rPr>
                <w:szCs w:val="24"/>
              </w:rPr>
            </w:pPr>
          </w:p>
          <w:p w14:paraId="69741C44" w14:textId="77777777" w:rsidR="00641013" w:rsidRDefault="00641013" w:rsidP="005162FA">
            <w:pPr>
              <w:rPr>
                <w:szCs w:val="24"/>
              </w:rPr>
            </w:pPr>
            <w:r>
              <w:rPr>
                <w:szCs w:val="24"/>
              </w:rPr>
              <w:t>Remove “verbal” from Article 5.01</w:t>
            </w:r>
          </w:p>
          <w:p w14:paraId="266D4561" w14:textId="77777777" w:rsidR="00641013" w:rsidRDefault="00641013" w:rsidP="005162FA">
            <w:pPr>
              <w:rPr>
                <w:szCs w:val="24"/>
              </w:rPr>
            </w:pPr>
          </w:p>
          <w:p w14:paraId="490B6A90" w14:textId="77777777" w:rsidR="00A85123" w:rsidRPr="00016B9A" w:rsidRDefault="00A85123" w:rsidP="005162FA">
            <w:pPr>
              <w:rPr>
                <w:szCs w:val="24"/>
              </w:rPr>
            </w:pPr>
            <w:r>
              <w:rPr>
                <w:szCs w:val="24"/>
              </w:rPr>
              <w:t>Amend to include “where practical”.</w:t>
            </w:r>
            <w:r w:rsidR="00F32242">
              <w:rPr>
                <w:szCs w:val="24"/>
              </w:rPr>
              <w:t xml:space="preserve"> </w:t>
            </w:r>
            <w:r>
              <w:rPr>
                <w:szCs w:val="24"/>
              </w:rPr>
              <w:t>Situations arise where a union representative, or where employee, is not available.</w:t>
            </w:r>
            <w:r w:rsidR="00F32242">
              <w:rPr>
                <w:szCs w:val="24"/>
              </w:rPr>
              <w:t xml:space="preserve"> </w:t>
            </w:r>
            <w:r>
              <w:rPr>
                <w:szCs w:val="24"/>
              </w:rPr>
              <w:t>For example, incarceration.</w:t>
            </w:r>
          </w:p>
        </w:tc>
      </w:tr>
      <w:tr w:rsidR="00A85123" w:rsidRPr="00016B9A" w14:paraId="416C0800" w14:textId="77777777">
        <w:tc>
          <w:tcPr>
            <w:tcW w:w="2718" w:type="dxa"/>
          </w:tcPr>
          <w:p w14:paraId="6E82EC76" w14:textId="77777777" w:rsidR="00A85123" w:rsidRDefault="00A85123" w:rsidP="005162FA">
            <w:pPr>
              <w:numPr>
                <w:ilvl w:val="0"/>
                <w:numId w:val="2"/>
              </w:numPr>
              <w:rPr>
                <w:szCs w:val="24"/>
              </w:rPr>
            </w:pPr>
            <w:r>
              <w:rPr>
                <w:szCs w:val="24"/>
              </w:rPr>
              <w:t>Employee Record</w:t>
            </w:r>
          </w:p>
          <w:p w14:paraId="2FB6563E" w14:textId="77777777" w:rsidR="00A85123" w:rsidRDefault="00A85123" w:rsidP="005162FA">
            <w:pPr>
              <w:ind w:left="360"/>
              <w:rPr>
                <w:szCs w:val="24"/>
              </w:rPr>
            </w:pPr>
          </w:p>
          <w:p w14:paraId="0117473E" w14:textId="77777777" w:rsidR="00A85123" w:rsidRPr="00016B9A" w:rsidRDefault="00A85123" w:rsidP="005162FA">
            <w:pPr>
              <w:rPr>
                <w:szCs w:val="24"/>
              </w:rPr>
            </w:pPr>
            <w:r>
              <w:rPr>
                <w:szCs w:val="24"/>
              </w:rPr>
              <w:t>Agreement provides a sunset clause of 10 months.</w:t>
            </w:r>
            <w:r w:rsidR="00F32242">
              <w:rPr>
                <w:szCs w:val="24"/>
              </w:rPr>
              <w:t xml:space="preserve"> </w:t>
            </w:r>
          </w:p>
        </w:tc>
        <w:tc>
          <w:tcPr>
            <w:tcW w:w="2878" w:type="dxa"/>
          </w:tcPr>
          <w:p w14:paraId="7514CA45" w14:textId="77777777" w:rsidR="00A85123" w:rsidRPr="00016B9A" w:rsidRDefault="00A85123" w:rsidP="005162FA">
            <w:pPr>
              <w:rPr>
                <w:szCs w:val="24"/>
              </w:rPr>
            </w:pPr>
          </w:p>
        </w:tc>
        <w:tc>
          <w:tcPr>
            <w:tcW w:w="3260" w:type="dxa"/>
          </w:tcPr>
          <w:p w14:paraId="39A0B47A" w14:textId="77777777" w:rsidR="00A85123" w:rsidRDefault="00A85123" w:rsidP="005162FA">
            <w:pPr>
              <w:rPr>
                <w:szCs w:val="24"/>
              </w:rPr>
            </w:pPr>
          </w:p>
          <w:p w14:paraId="653871A1" w14:textId="77777777" w:rsidR="00A85123" w:rsidRPr="00016B9A" w:rsidRDefault="00A85123" w:rsidP="005162FA">
            <w:pPr>
              <w:rPr>
                <w:szCs w:val="24"/>
              </w:rPr>
            </w:pPr>
            <w:r>
              <w:rPr>
                <w:szCs w:val="24"/>
              </w:rPr>
              <w:lastRenderedPageBreak/>
              <w:t>Management will argue that this is insufficient time to assess if behaviours have changed.</w:t>
            </w:r>
            <w:r w:rsidR="00F32242">
              <w:rPr>
                <w:szCs w:val="24"/>
              </w:rPr>
              <w:t xml:space="preserve"> </w:t>
            </w:r>
            <w:r>
              <w:rPr>
                <w:szCs w:val="24"/>
              </w:rPr>
              <w:t xml:space="preserve">Amend </w:t>
            </w:r>
            <w:r w:rsidR="00641013">
              <w:rPr>
                <w:szCs w:val="24"/>
              </w:rPr>
              <w:t>to 24</w:t>
            </w:r>
            <w:r>
              <w:rPr>
                <w:szCs w:val="24"/>
              </w:rPr>
              <w:t xml:space="preserve"> months or longer.</w:t>
            </w:r>
          </w:p>
        </w:tc>
      </w:tr>
      <w:tr w:rsidR="00A85123" w:rsidRPr="00016B9A" w14:paraId="0047F574" w14:textId="77777777">
        <w:tc>
          <w:tcPr>
            <w:tcW w:w="2718" w:type="dxa"/>
          </w:tcPr>
          <w:p w14:paraId="687BD205" w14:textId="77777777" w:rsidR="00A85123" w:rsidRDefault="00A85123" w:rsidP="005162FA">
            <w:pPr>
              <w:numPr>
                <w:ilvl w:val="0"/>
                <w:numId w:val="2"/>
              </w:numPr>
              <w:rPr>
                <w:szCs w:val="24"/>
              </w:rPr>
            </w:pPr>
            <w:r>
              <w:rPr>
                <w:szCs w:val="24"/>
              </w:rPr>
              <w:lastRenderedPageBreak/>
              <w:t xml:space="preserve">Arbitration </w:t>
            </w:r>
          </w:p>
          <w:p w14:paraId="71350AD7" w14:textId="77777777" w:rsidR="00A85123" w:rsidRDefault="00A85123" w:rsidP="005162FA">
            <w:pPr>
              <w:ind w:left="360"/>
              <w:rPr>
                <w:szCs w:val="24"/>
              </w:rPr>
            </w:pPr>
          </w:p>
          <w:p w14:paraId="1AEDD211" w14:textId="38606554" w:rsidR="00A85123" w:rsidRPr="0013121D" w:rsidRDefault="00A85123" w:rsidP="005162FA">
            <w:pPr>
              <w:rPr>
                <w:szCs w:val="24"/>
              </w:rPr>
            </w:pPr>
            <w:r>
              <w:rPr>
                <w:szCs w:val="24"/>
              </w:rPr>
              <w:t>No provisions for mediation</w:t>
            </w:r>
            <w:r w:rsidR="00490DAB">
              <w:rPr>
                <w:szCs w:val="24"/>
              </w:rPr>
              <w:t>.</w:t>
            </w:r>
          </w:p>
          <w:p w14:paraId="30A0A8AC" w14:textId="77777777" w:rsidR="00A85123" w:rsidRDefault="00A85123" w:rsidP="005162FA">
            <w:pPr>
              <w:ind w:left="360"/>
              <w:rPr>
                <w:szCs w:val="24"/>
              </w:rPr>
            </w:pPr>
          </w:p>
          <w:p w14:paraId="1E73A7CD" w14:textId="03D515C8" w:rsidR="00A85123" w:rsidRDefault="00A85123" w:rsidP="005162FA">
            <w:pPr>
              <w:rPr>
                <w:szCs w:val="24"/>
              </w:rPr>
            </w:pPr>
            <w:r>
              <w:rPr>
                <w:szCs w:val="24"/>
              </w:rPr>
              <w:t>7.01 provides for a mandatory 30 days or the grievance is deemed abandoned</w:t>
            </w:r>
            <w:r w:rsidR="00490DAB">
              <w:rPr>
                <w:szCs w:val="24"/>
              </w:rPr>
              <w:t>.</w:t>
            </w:r>
          </w:p>
          <w:p w14:paraId="55F92ABA" w14:textId="77777777" w:rsidR="00A85123" w:rsidRDefault="00A85123" w:rsidP="005162FA">
            <w:pPr>
              <w:rPr>
                <w:szCs w:val="24"/>
              </w:rPr>
            </w:pPr>
          </w:p>
          <w:p w14:paraId="52E917CE" w14:textId="77777777" w:rsidR="00A85123" w:rsidRPr="00016B9A" w:rsidRDefault="00A85123" w:rsidP="005162FA">
            <w:pPr>
              <w:rPr>
                <w:szCs w:val="24"/>
              </w:rPr>
            </w:pPr>
            <w:r>
              <w:rPr>
                <w:szCs w:val="24"/>
              </w:rPr>
              <w:t>7.02 Requires a panel of 3 arbitrators</w:t>
            </w:r>
          </w:p>
        </w:tc>
        <w:tc>
          <w:tcPr>
            <w:tcW w:w="2878" w:type="dxa"/>
          </w:tcPr>
          <w:p w14:paraId="53432BCD" w14:textId="77777777" w:rsidR="00A85123" w:rsidRDefault="00A85123" w:rsidP="005162FA">
            <w:pPr>
              <w:rPr>
                <w:szCs w:val="24"/>
              </w:rPr>
            </w:pPr>
          </w:p>
          <w:p w14:paraId="52F43BE0" w14:textId="77777777" w:rsidR="00A85123" w:rsidRDefault="00A85123" w:rsidP="005162FA">
            <w:pPr>
              <w:rPr>
                <w:szCs w:val="24"/>
              </w:rPr>
            </w:pPr>
          </w:p>
          <w:p w14:paraId="7EA9E97F" w14:textId="65B029C4" w:rsidR="00A85123" w:rsidRDefault="00A85123" w:rsidP="005162FA">
            <w:pPr>
              <w:rPr>
                <w:szCs w:val="24"/>
              </w:rPr>
            </w:pPr>
            <w:r>
              <w:rPr>
                <w:szCs w:val="24"/>
              </w:rPr>
              <w:t>Provide for mediation prior to arbitration</w:t>
            </w:r>
            <w:r w:rsidR="00490DAB">
              <w:rPr>
                <w:szCs w:val="24"/>
              </w:rPr>
              <w:t>.</w:t>
            </w:r>
          </w:p>
          <w:p w14:paraId="576FA745" w14:textId="77777777" w:rsidR="00A85123" w:rsidRDefault="00A85123" w:rsidP="005162FA">
            <w:pPr>
              <w:rPr>
                <w:szCs w:val="24"/>
              </w:rPr>
            </w:pPr>
          </w:p>
          <w:p w14:paraId="7170DEE6" w14:textId="77777777" w:rsidR="00A85123" w:rsidRDefault="00A85123" w:rsidP="005162FA">
            <w:pPr>
              <w:rPr>
                <w:szCs w:val="24"/>
              </w:rPr>
            </w:pPr>
          </w:p>
          <w:p w14:paraId="12241FC8" w14:textId="77777777" w:rsidR="00A85123" w:rsidRDefault="00A85123" w:rsidP="005162FA">
            <w:pPr>
              <w:rPr>
                <w:szCs w:val="24"/>
              </w:rPr>
            </w:pPr>
          </w:p>
          <w:p w14:paraId="0EE409CF" w14:textId="6BE041CE" w:rsidR="00A85123" w:rsidRDefault="00A85123" w:rsidP="005162FA">
            <w:pPr>
              <w:rPr>
                <w:szCs w:val="24"/>
              </w:rPr>
            </w:pPr>
            <w:r>
              <w:rPr>
                <w:szCs w:val="24"/>
              </w:rPr>
              <w:t>Amend to directory time limits</w:t>
            </w:r>
            <w:r w:rsidR="00490DAB">
              <w:rPr>
                <w:szCs w:val="24"/>
              </w:rPr>
              <w:t>.</w:t>
            </w:r>
          </w:p>
          <w:p w14:paraId="5D590EFB" w14:textId="77777777" w:rsidR="00A85123" w:rsidRDefault="00A85123" w:rsidP="005162FA">
            <w:pPr>
              <w:rPr>
                <w:szCs w:val="24"/>
              </w:rPr>
            </w:pPr>
          </w:p>
          <w:p w14:paraId="3CA0A9A5" w14:textId="297CE78D" w:rsidR="00A85123" w:rsidRPr="00016B9A" w:rsidRDefault="00A85123" w:rsidP="005162FA">
            <w:pPr>
              <w:rPr>
                <w:szCs w:val="24"/>
              </w:rPr>
            </w:pPr>
            <w:r>
              <w:rPr>
                <w:szCs w:val="24"/>
              </w:rPr>
              <w:t>Amend to one for cost reasons</w:t>
            </w:r>
            <w:r w:rsidR="00490DAB">
              <w:rPr>
                <w:szCs w:val="24"/>
              </w:rPr>
              <w:t>.</w:t>
            </w:r>
          </w:p>
        </w:tc>
        <w:tc>
          <w:tcPr>
            <w:tcW w:w="3260" w:type="dxa"/>
          </w:tcPr>
          <w:p w14:paraId="7A98FF72" w14:textId="77777777" w:rsidR="00A85123" w:rsidRDefault="00A85123" w:rsidP="005162FA">
            <w:pPr>
              <w:rPr>
                <w:szCs w:val="24"/>
              </w:rPr>
            </w:pPr>
          </w:p>
          <w:p w14:paraId="5A8CB6D1" w14:textId="77777777" w:rsidR="00A85123" w:rsidRDefault="00A85123" w:rsidP="005162FA">
            <w:pPr>
              <w:rPr>
                <w:szCs w:val="24"/>
              </w:rPr>
            </w:pPr>
          </w:p>
          <w:p w14:paraId="634E5A3F" w14:textId="77777777" w:rsidR="00A85123" w:rsidRDefault="00A85123" w:rsidP="005162FA">
            <w:pPr>
              <w:rPr>
                <w:szCs w:val="24"/>
              </w:rPr>
            </w:pPr>
          </w:p>
          <w:p w14:paraId="4FE9196C" w14:textId="77777777" w:rsidR="00A85123" w:rsidRDefault="00A85123" w:rsidP="005162FA">
            <w:pPr>
              <w:rPr>
                <w:szCs w:val="24"/>
              </w:rPr>
            </w:pPr>
          </w:p>
          <w:p w14:paraId="3C812BB6" w14:textId="77777777" w:rsidR="00A85123" w:rsidRDefault="00A85123" w:rsidP="005162FA">
            <w:pPr>
              <w:rPr>
                <w:szCs w:val="24"/>
              </w:rPr>
            </w:pPr>
          </w:p>
          <w:p w14:paraId="4276B909" w14:textId="77777777" w:rsidR="00A85123" w:rsidRDefault="00A85123" w:rsidP="005162FA">
            <w:pPr>
              <w:rPr>
                <w:szCs w:val="24"/>
              </w:rPr>
            </w:pPr>
          </w:p>
          <w:p w14:paraId="5FA578E4" w14:textId="77777777" w:rsidR="00A85123" w:rsidRDefault="00A85123" w:rsidP="005162FA">
            <w:pPr>
              <w:rPr>
                <w:szCs w:val="24"/>
              </w:rPr>
            </w:pPr>
          </w:p>
          <w:p w14:paraId="6A1BAEDF" w14:textId="77777777" w:rsidR="00A85123" w:rsidRDefault="00A85123" w:rsidP="005162FA">
            <w:pPr>
              <w:rPr>
                <w:szCs w:val="24"/>
              </w:rPr>
            </w:pPr>
          </w:p>
          <w:p w14:paraId="43109E5E" w14:textId="77777777" w:rsidR="00A85123" w:rsidRDefault="00A85123" w:rsidP="005162FA">
            <w:pPr>
              <w:rPr>
                <w:szCs w:val="24"/>
              </w:rPr>
            </w:pPr>
          </w:p>
          <w:p w14:paraId="6F985190" w14:textId="77777777" w:rsidR="00A85123" w:rsidRDefault="00A85123" w:rsidP="005162FA">
            <w:pPr>
              <w:rPr>
                <w:szCs w:val="24"/>
              </w:rPr>
            </w:pPr>
          </w:p>
          <w:p w14:paraId="417E0436" w14:textId="77777777" w:rsidR="00A40CC7" w:rsidRDefault="00A40CC7" w:rsidP="005162FA">
            <w:pPr>
              <w:rPr>
                <w:szCs w:val="24"/>
              </w:rPr>
            </w:pPr>
          </w:p>
          <w:p w14:paraId="1A74720C" w14:textId="77777777" w:rsidR="00A85123" w:rsidRPr="00016B9A" w:rsidRDefault="00A85123" w:rsidP="005162FA">
            <w:pPr>
              <w:rPr>
                <w:szCs w:val="24"/>
              </w:rPr>
            </w:pPr>
            <w:r>
              <w:rPr>
                <w:szCs w:val="24"/>
              </w:rPr>
              <w:t>Amend to one for cost reasons.</w:t>
            </w:r>
          </w:p>
        </w:tc>
      </w:tr>
      <w:tr w:rsidR="00A85123" w:rsidRPr="00016B9A" w14:paraId="1EAB4DD6" w14:textId="77777777">
        <w:tc>
          <w:tcPr>
            <w:tcW w:w="2718" w:type="dxa"/>
          </w:tcPr>
          <w:p w14:paraId="63A0145E" w14:textId="77777777" w:rsidR="00A85123" w:rsidRDefault="00A85123" w:rsidP="005162FA">
            <w:pPr>
              <w:numPr>
                <w:ilvl w:val="0"/>
                <w:numId w:val="2"/>
              </w:numPr>
              <w:rPr>
                <w:szCs w:val="24"/>
              </w:rPr>
            </w:pPr>
            <w:r>
              <w:rPr>
                <w:szCs w:val="24"/>
              </w:rPr>
              <w:t>Representation</w:t>
            </w:r>
          </w:p>
          <w:p w14:paraId="0F3A40F4" w14:textId="77777777" w:rsidR="00A85123" w:rsidRDefault="00A85123" w:rsidP="005162FA">
            <w:pPr>
              <w:ind w:left="360"/>
              <w:rPr>
                <w:szCs w:val="24"/>
              </w:rPr>
            </w:pPr>
          </w:p>
          <w:p w14:paraId="48DA9A98" w14:textId="515A90C1" w:rsidR="00A85123" w:rsidRDefault="00A85123" w:rsidP="005162FA">
            <w:pPr>
              <w:rPr>
                <w:szCs w:val="24"/>
              </w:rPr>
            </w:pPr>
            <w:r>
              <w:rPr>
                <w:szCs w:val="24"/>
              </w:rPr>
              <w:t>8.2 These articles provide for unions representatives to be paid</w:t>
            </w:r>
            <w:r w:rsidR="004C44AA">
              <w:rPr>
                <w:szCs w:val="24"/>
              </w:rPr>
              <w:t xml:space="preserve"> by the employer when conducting</w:t>
            </w:r>
            <w:r>
              <w:rPr>
                <w:szCs w:val="24"/>
              </w:rPr>
              <w:t xml:space="preserve"> union business such as grievance</w:t>
            </w:r>
            <w:r w:rsidR="004C44AA">
              <w:rPr>
                <w:szCs w:val="24"/>
              </w:rPr>
              <w:t>s</w:t>
            </w:r>
            <w:r>
              <w:rPr>
                <w:szCs w:val="24"/>
              </w:rPr>
              <w:t xml:space="preserve"> and bargaining</w:t>
            </w:r>
            <w:r w:rsidR="00490DAB">
              <w:rPr>
                <w:szCs w:val="24"/>
              </w:rPr>
              <w:t>.</w:t>
            </w:r>
          </w:p>
          <w:p w14:paraId="05699DC7" w14:textId="77777777" w:rsidR="00A85123" w:rsidRDefault="00A85123" w:rsidP="005162FA">
            <w:pPr>
              <w:rPr>
                <w:szCs w:val="24"/>
              </w:rPr>
            </w:pPr>
          </w:p>
          <w:p w14:paraId="3FD685A1" w14:textId="77777777" w:rsidR="00A85123" w:rsidRPr="00016B9A" w:rsidRDefault="00A85123" w:rsidP="005162FA">
            <w:pPr>
              <w:rPr>
                <w:szCs w:val="24"/>
              </w:rPr>
            </w:pPr>
            <w:r>
              <w:rPr>
                <w:szCs w:val="24"/>
              </w:rPr>
              <w:t>8.4 Provides for an alternate union representative be appointed by the union in the event of an absence. No advanced notice is required.</w:t>
            </w:r>
          </w:p>
        </w:tc>
        <w:tc>
          <w:tcPr>
            <w:tcW w:w="2878" w:type="dxa"/>
          </w:tcPr>
          <w:p w14:paraId="23D13D05" w14:textId="77777777" w:rsidR="00A85123" w:rsidRPr="00016B9A" w:rsidRDefault="00A85123" w:rsidP="005162FA">
            <w:pPr>
              <w:rPr>
                <w:szCs w:val="24"/>
              </w:rPr>
            </w:pPr>
          </w:p>
        </w:tc>
        <w:tc>
          <w:tcPr>
            <w:tcW w:w="3260" w:type="dxa"/>
          </w:tcPr>
          <w:p w14:paraId="2D1E9FE4" w14:textId="77777777" w:rsidR="00A85123" w:rsidRDefault="00A85123" w:rsidP="005162FA">
            <w:pPr>
              <w:rPr>
                <w:szCs w:val="24"/>
              </w:rPr>
            </w:pPr>
          </w:p>
          <w:p w14:paraId="0AE8B4B7" w14:textId="77777777" w:rsidR="004C44AA" w:rsidRDefault="004C44AA" w:rsidP="005162FA">
            <w:pPr>
              <w:rPr>
                <w:szCs w:val="24"/>
              </w:rPr>
            </w:pPr>
          </w:p>
          <w:p w14:paraId="1C697D84" w14:textId="77777777" w:rsidR="00A85123" w:rsidRDefault="00A85123" w:rsidP="005162FA">
            <w:pPr>
              <w:rPr>
                <w:szCs w:val="24"/>
              </w:rPr>
            </w:pPr>
            <w:r>
              <w:rPr>
                <w:szCs w:val="24"/>
              </w:rPr>
              <w:t>Amend to indicate that union representatives will be provided a reasonable amount of time to investigate or discuss grievances with union members or management.</w:t>
            </w:r>
          </w:p>
          <w:p w14:paraId="1600EACD" w14:textId="77777777" w:rsidR="00A85123" w:rsidRDefault="00A85123" w:rsidP="005162FA">
            <w:pPr>
              <w:rPr>
                <w:szCs w:val="24"/>
              </w:rPr>
            </w:pPr>
          </w:p>
          <w:p w14:paraId="3C3C76A4" w14:textId="77777777" w:rsidR="00A85123" w:rsidRDefault="00A85123" w:rsidP="005162FA">
            <w:pPr>
              <w:rPr>
                <w:szCs w:val="24"/>
              </w:rPr>
            </w:pPr>
          </w:p>
          <w:p w14:paraId="76A045F2" w14:textId="77777777" w:rsidR="00A85123" w:rsidRDefault="00A85123" w:rsidP="005162FA">
            <w:pPr>
              <w:rPr>
                <w:szCs w:val="24"/>
              </w:rPr>
            </w:pPr>
            <w:r>
              <w:rPr>
                <w:szCs w:val="24"/>
              </w:rPr>
              <w:t xml:space="preserve">Amend to union representatives be paid by the union during bargaining. </w:t>
            </w:r>
          </w:p>
          <w:p w14:paraId="7DA842FB" w14:textId="77777777" w:rsidR="00A85123" w:rsidRDefault="00A85123" w:rsidP="005162FA">
            <w:pPr>
              <w:rPr>
                <w:szCs w:val="24"/>
              </w:rPr>
            </w:pPr>
          </w:p>
          <w:p w14:paraId="3B1E90F1" w14:textId="77777777" w:rsidR="00A85123" w:rsidRPr="00016B9A" w:rsidRDefault="00985548" w:rsidP="005162FA">
            <w:pPr>
              <w:rPr>
                <w:szCs w:val="24"/>
              </w:rPr>
            </w:pPr>
            <w:r>
              <w:rPr>
                <w:szCs w:val="24"/>
              </w:rPr>
              <w:t>Amend to “where practical” one</w:t>
            </w:r>
            <w:r w:rsidR="00F32242">
              <w:rPr>
                <w:szCs w:val="24"/>
              </w:rPr>
              <w:t>-</w:t>
            </w:r>
            <w:r w:rsidR="00A85123">
              <w:rPr>
                <w:szCs w:val="24"/>
              </w:rPr>
              <w:t>week advanced notice is required.</w:t>
            </w:r>
            <w:r w:rsidR="00F32242">
              <w:rPr>
                <w:szCs w:val="24"/>
              </w:rPr>
              <w:t xml:space="preserve"> </w:t>
            </w:r>
            <w:r w:rsidR="00A85123">
              <w:rPr>
                <w:szCs w:val="24"/>
              </w:rPr>
              <w:t>This is for manpower planning.</w:t>
            </w:r>
          </w:p>
        </w:tc>
      </w:tr>
      <w:tr w:rsidR="00A85123" w:rsidRPr="00016B9A" w14:paraId="2648FBFF" w14:textId="77777777">
        <w:tc>
          <w:tcPr>
            <w:tcW w:w="2718" w:type="dxa"/>
          </w:tcPr>
          <w:p w14:paraId="2CD5CDE1" w14:textId="77777777" w:rsidR="00A85123" w:rsidRDefault="00C52A8D" w:rsidP="005162FA">
            <w:pPr>
              <w:numPr>
                <w:ilvl w:val="0"/>
                <w:numId w:val="2"/>
              </w:numPr>
              <w:rPr>
                <w:szCs w:val="24"/>
              </w:rPr>
            </w:pPr>
            <w:r>
              <w:rPr>
                <w:szCs w:val="24"/>
              </w:rPr>
              <w:t xml:space="preserve">No </w:t>
            </w:r>
            <w:r w:rsidR="00A85123">
              <w:rPr>
                <w:szCs w:val="24"/>
              </w:rPr>
              <w:t>Strikes / No Lockouts</w:t>
            </w:r>
          </w:p>
          <w:p w14:paraId="214800FD" w14:textId="77777777" w:rsidR="00A85123" w:rsidRPr="00016B9A" w:rsidRDefault="00A85123" w:rsidP="005162FA">
            <w:pPr>
              <w:rPr>
                <w:szCs w:val="24"/>
              </w:rPr>
            </w:pPr>
            <w:r>
              <w:rPr>
                <w:szCs w:val="24"/>
              </w:rPr>
              <w:t>9.02 provides that drivers are not required to cross legal picket line.</w:t>
            </w:r>
          </w:p>
        </w:tc>
        <w:tc>
          <w:tcPr>
            <w:tcW w:w="2878" w:type="dxa"/>
          </w:tcPr>
          <w:p w14:paraId="625AB1FD" w14:textId="77777777" w:rsidR="00A85123" w:rsidRPr="00016B9A" w:rsidRDefault="00A85123" w:rsidP="005162FA">
            <w:pPr>
              <w:rPr>
                <w:szCs w:val="24"/>
              </w:rPr>
            </w:pPr>
          </w:p>
        </w:tc>
        <w:tc>
          <w:tcPr>
            <w:tcW w:w="3260" w:type="dxa"/>
          </w:tcPr>
          <w:p w14:paraId="4C6B2D12" w14:textId="77777777" w:rsidR="00985548" w:rsidRDefault="00985548" w:rsidP="005162FA">
            <w:pPr>
              <w:rPr>
                <w:szCs w:val="24"/>
              </w:rPr>
            </w:pPr>
          </w:p>
          <w:p w14:paraId="46ACF689" w14:textId="77777777" w:rsidR="00985548" w:rsidRDefault="00985548" w:rsidP="005162FA">
            <w:pPr>
              <w:rPr>
                <w:szCs w:val="24"/>
              </w:rPr>
            </w:pPr>
          </w:p>
          <w:p w14:paraId="747ACE4B" w14:textId="77777777" w:rsidR="00A85123" w:rsidRPr="00016B9A" w:rsidRDefault="00A85123" w:rsidP="005162FA">
            <w:pPr>
              <w:rPr>
                <w:szCs w:val="24"/>
              </w:rPr>
            </w:pPr>
            <w:r>
              <w:rPr>
                <w:szCs w:val="24"/>
              </w:rPr>
              <w:t>Propose to remove.</w:t>
            </w:r>
          </w:p>
        </w:tc>
      </w:tr>
      <w:tr w:rsidR="00A85123" w:rsidRPr="00016B9A" w14:paraId="4A6EEF82" w14:textId="77777777">
        <w:tc>
          <w:tcPr>
            <w:tcW w:w="2718" w:type="dxa"/>
          </w:tcPr>
          <w:p w14:paraId="58F83D14" w14:textId="77777777" w:rsidR="00A85123" w:rsidRDefault="00A85123" w:rsidP="005162FA">
            <w:pPr>
              <w:numPr>
                <w:ilvl w:val="0"/>
                <w:numId w:val="2"/>
              </w:numPr>
              <w:rPr>
                <w:szCs w:val="24"/>
              </w:rPr>
            </w:pPr>
            <w:r>
              <w:rPr>
                <w:szCs w:val="24"/>
              </w:rPr>
              <w:t>Statutory Holidays</w:t>
            </w:r>
          </w:p>
          <w:p w14:paraId="464C0121" w14:textId="77777777" w:rsidR="00A85123" w:rsidRDefault="00A85123" w:rsidP="005162FA">
            <w:pPr>
              <w:rPr>
                <w:szCs w:val="24"/>
              </w:rPr>
            </w:pPr>
          </w:p>
          <w:p w14:paraId="6CD43929" w14:textId="77777777" w:rsidR="00A85123" w:rsidRDefault="00A85123" w:rsidP="005162FA">
            <w:pPr>
              <w:rPr>
                <w:szCs w:val="24"/>
              </w:rPr>
            </w:pPr>
          </w:p>
          <w:p w14:paraId="24A1C27F" w14:textId="77777777" w:rsidR="00A85123" w:rsidRDefault="00A85123" w:rsidP="005162FA">
            <w:pPr>
              <w:rPr>
                <w:szCs w:val="24"/>
              </w:rPr>
            </w:pPr>
            <w:r>
              <w:rPr>
                <w:szCs w:val="24"/>
              </w:rPr>
              <w:t>10.01(a)</w:t>
            </w:r>
          </w:p>
          <w:p w14:paraId="6CAF4B7D" w14:textId="55B63E1A" w:rsidR="00A85123" w:rsidRDefault="00A85123" w:rsidP="005162FA">
            <w:pPr>
              <w:rPr>
                <w:szCs w:val="24"/>
              </w:rPr>
            </w:pPr>
            <w:r>
              <w:rPr>
                <w:szCs w:val="24"/>
              </w:rPr>
              <w:lastRenderedPageBreak/>
              <w:t>Provides employees must work day immediately prior</w:t>
            </w:r>
            <w:r w:rsidR="00490DAB">
              <w:rPr>
                <w:szCs w:val="24"/>
              </w:rPr>
              <w:t>.</w:t>
            </w:r>
          </w:p>
          <w:p w14:paraId="1BEFF3F2" w14:textId="77777777" w:rsidR="00A85123" w:rsidRDefault="00A85123" w:rsidP="005162FA">
            <w:pPr>
              <w:rPr>
                <w:szCs w:val="24"/>
              </w:rPr>
            </w:pPr>
          </w:p>
          <w:p w14:paraId="5F6E565E" w14:textId="77777777" w:rsidR="00A85123" w:rsidRDefault="00A85123" w:rsidP="005162FA">
            <w:pPr>
              <w:rPr>
                <w:szCs w:val="24"/>
              </w:rPr>
            </w:pPr>
            <w:r>
              <w:rPr>
                <w:szCs w:val="24"/>
              </w:rPr>
              <w:t>10.01(b)</w:t>
            </w:r>
          </w:p>
          <w:p w14:paraId="26F42A9E" w14:textId="154E2573" w:rsidR="00A85123" w:rsidRDefault="00A85123" w:rsidP="005162FA">
            <w:pPr>
              <w:rPr>
                <w:szCs w:val="24"/>
              </w:rPr>
            </w:pPr>
            <w:r>
              <w:rPr>
                <w:szCs w:val="24"/>
              </w:rPr>
              <w:t>Proved 1.5 times pay</w:t>
            </w:r>
            <w:r w:rsidR="00490DAB">
              <w:rPr>
                <w:szCs w:val="24"/>
              </w:rPr>
              <w:t>.</w:t>
            </w:r>
          </w:p>
          <w:p w14:paraId="0013BA68" w14:textId="77777777" w:rsidR="00A85123" w:rsidRDefault="00A85123" w:rsidP="005162FA">
            <w:pPr>
              <w:rPr>
                <w:szCs w:val="24"/>
              </w:rPr>
            </w:pPr>
          </w:p>
          <w:p w14:paraId="0FE2D471" w14:textId="77777777" w:rsidR="00A85123" w:rsidRDefault="00A85123" w:rsidP="005162FA">
            <w:pPr>
              <w:rPr>
                <w:szCs w:val="24"/>
              </w:rPr>
            </w:pPr>
            <w:r>
              <w:rPr>
                <w:szCs w:val="24"/>
              </w:rPr>
              <w:t>10.01(c)</w:t>
            </w:r>
          </w:p>
          <w:p w14:paraId="0BFCB06C" w14:textId="52EF4971" w:rsidR="00A85123" w:rsidRDefault="00A85123" w:rsidP="005162FA">
            <w:pPr>
              <w:rPr>
                <w:szCs w:val="24"/>
              </w:rPr>
            </w:pPr>
            <w:r>
              <w:rPr>
                <w:szCs w:val="24"/>
              </w:rPr>
              <w:t>Provides for day in lieu if holiday falls in vacation period</w:t>
            </w:r>
            <w:r w:rsidR="00490DAB">
              <w:rPr>
                <w:szCs w:val="24"/>
              </w:rPr>
              <w:t>.</w:t>
            </w:r>
          </w:p>
          <w:p w14:paraId="7808D74C" w14:textId="77777777" w:rsidR="00A85123" w:rsidRDefault="00A85123" w:rsidP="005162FA">
            <w:pPr>
              <w:rPr>
                <w:szCs w:val="24"/>
              </w:rPr>
            </w:pPr>
          </w:p>
          <w:p w14:paraId="063871DF" w14:textId="77777777" w:rsidR="00A85123" w:rsidRDefault="00A85123" w:rsidP="005162FA">
            <w:pPr>
              <w:rPr>
                <w:szCs w:val="24"/>
              </w:rPr>
            </w:pPr>
            <w:r>
              <w:rPr>
                <w:szCs w:val="24"/>
              </w:rPr>
              <w:t>10.02</w:t>
            </w:r>
          </w:p>
          <w:p w14:paraId="3E7531A2" w14:textId="4A24522A" w:rsidR="00A85123" w:rsidRDefault="00A85123" w:rsidP="005162FA">
            <w:pPr>
              <w:rPr>
                <w:szCs w:val="24"/>
              </w:rPr>
            </w:pPr>
            <w:r>
              <w:rPr>
                <w:szCs w:val="24"/>
              </w:rPr>
              <w:t>Provides for additional statutory holidays if prescribed by the government</w:t>
            </w:r>
            <w:r w:rsidR="00490DAB">
              <w:rPr>
                <w:szCs w:val="24"/>
              </w:rPr>
              <w:t>.</w:t>
            </w:r>
          </w:p>
          <w:p w14:paraId="30FDE17B" w14:textId="77777777" w:rsidR="00A85123" w:rsidRPr="00016B9A" w:rsidRDefault="00A85123" w:rsidP="005162FA">
            <w:pPr>
              <w:rPr>
                <w:szCs w:val="24"/>
              </w:rPr>
            </w:pPr>
          </w:p>
        </w:tc>
        <w:tc>
          <w:tcPr>
            <w:tcW w:w="2878" w:type="dxa"/>
          </w:tcPr>
          <w:p w14:paraId="16BFE60E" w14:textId="14D88B08" w:rsidR="00A85123" w:rsidRDefault="00A85123" w:rsidP="005162FA">
            <w:pPr>
              <w:rPr>
                <w:szCs w:val="24"/>
              </w:rPr>
            </w:pPr>
            <w:r>
              <w:rPr>
                <w:szCs w:val="24"/>
              </w:rPr>
              <w:lastRenderedPageBreak/>
              <w:t xml:space="preserve">Union will demand additional days over and above </w:t>
            </w:r>
            <w:r w:rsidR="00490DAB">
              <w:rPr>
                <w:szCs w:val="24"/>
              </w:rPr>
              <w:t>s</w:t>
            </w:r>
            <w:r>
              <w:rPr>
                <w:szCs w:val="24"/>
              </w:rPr>
              <w:t>tatutory days</w:t>
            </w:r>
            <w:r w:rsidR="00490DAB">
              <w:rPr>
                <w:szCs w:val="24"/>
              </w:rPr>
              <w:t>.</w:t>
            </w:r>
          </w:p>
          <w:p w14:paraId="5AE96DAB" w14:textId="77777777" w:rsidR="00A85123" w:rsidRDefault="00A85123" w:rsidP="005162FA">
            <w:pPr>
              <w:rPr>
                <w:szCs w:val="24"/>
              </w:rPr>
            </w:pPr>
          </w:p>
          <w:p w14:paraId="48211702" w14:textId="4523D917" w:rsidR="00A85123" w:rsidRDefault="00A85123" w:rsidP="005162FA">
            <w:pPr>
              <w:rPr>
                <w:szCs w:val="24"/>
              </w:rPr>
            </w:pPr>
            <w:r>
              <w:rPr>
                <w:szCs w:val="24"/>
              </w:rPr>
              <w:t>Remove requirement</w:t>
            </w:r>
            <w:r w:rsidR="00490DAB">
              <w:rPr>
                <w:szCs w:val="24"/>
              </w:rPr>
              <w:t>.</w:t>
            </w:r>
          </w:p>
          <w:p w14:paraId="387C720E" w14:textId="77777777" w:rsidR="00A85123" w:rsidRDefault="00A85123" w:rsidP="005162FA">
            <w:pPr>
              <w:rPr>
                <w:szCs w:val="24"/>
              </w:rPr>
            </w:pPr>
          </w:p>
          <w:p w14:paraId="1930641F" w14:textId="77777777" w:rsidR="00A85123" w:rsidRDefault="00A85123" w:rsidP="005162FA">
            <w:pPr>
              <w:rPr>
                <w:szCs w:val="24"/>
              </w:rPr>
            </w:pPr>
          </w:p>
          <w:p w14:paraId="707DB55A" w14:textId="77777777" w:rsidR="00A85123" w:rsidRDefault="00A85123" w:rsidP="005162FA">
            <w:pPr>
              <w:rPr>
                <w:szCs w:val="24"/>
              </w:rPr>
            </w:pPr>
          </w:p>
          <w:p w14:paraId="21A33176" w14:textId="5BA00232" w:rsidR="00A85123" w:rsidRDefault="00A85123" w:rsidP="005162FA">
            <w:pPr>
              <w:rPr>
                <w:szCs w:val="24"/>
              </w:rPr>
            </w:pPr>
            <w:r>
              <w:rPr>
                <w:szCs w:val="24"/>
              </w:rPr>
              <w:t>Amend to 2 times pay in addition to holiday pay</w:t>
            </w:r>
            <w:r w:rsidR="00490DAB">
              <w:rPr>
                <w:szCs w:val="24"/>
              </w:rPr>
              <w:t>.</w:t>
            </w:r>
          </w:p>
          <w:p w14:paraId="0CAD47C6" w14:textId="77777777" w:rsidR="00A85123" w:rsidRPr="00016B9A" w:rsidRDefault="00A85123" w:rsidP="005162FA">
            <w:pPr>
              <w:rPr>
                <w:szCs w:val="24"/>
              </w:rPr>
            </w:pPr>
          </w:p>
        </w:tc>
        <w:tc>
          <w:tcPr>
            <w:tcW w:w="3260" w:type="dxa"/>
          </w:tcPr>
          <w:p w14:paraId="6EA72A7A" w14:textId="525A6621" w:rsidR="00A85123" w:rsidRDefault="00A85123" w:rsidP="005162FA">
            <w:pPr>
              <w:rPr>
                <w:szCs w:val="24"/>
              </w:rPr>
            </w:pPr>
            <w:r>
              <w:rPr>
                <w:szCs w:val="24"/>
              </w:rPr>
              <w:lastRenderedPageBreak/>
              <w:t xml:space="preserve">If </w:t>
            </w:r>
            <w:r w:rsidR="00490DAB">
              <w:rPr>
                <w:szCs w:val="24"/>
              </w:rPr>
              <w:t xml:space="preserve">organization </w:t>
            </w:r>
            <w:r>
              <w:rPr>
                <w:szCs w:val="24"/>
              </w:rPr>
              <w:t>agrees to additional days, any such days will be accounted for by article 10.02.</w:t>
            </w:r>
            <w:r w:rsidR="00F32242">
              <w:rPr>
                <w:szCs w:val="24"/>
              </w:rPr>
              <w:t xml:space="preserve"> </w:t>
            </w:r>
          </w:p>
          <w:p w14:paraId="1E158953" w14:textId="77777777" w:rsidR="00A85123" w:rsidRDefault="00A85123" w:rsidP="005162FA">
            <w:pPr>
              <w:rPr>
                <w:szCs w:val="24"/>
              </w:rPr>
            </w:pPr>
          </w:p>
          <w:p w14:paraId="3B420A7F" w14:textId="77777777" w:rsidR="00A85123" w:rsidRDefault="00A85123" w:rsidP="005162FA">
            <w:pPr>
              <w:rPr>
                <w:szCs w:val="24"/>
              </w:rPr>
            </w:pPr>
          </w:p>
          <w:p w14:paraId="6F997FB4" w14:textId="77777777" w:rsidR="00A85123" w:rsidRDefault="00A85123" w:rsidP="005162FA">
            <w:pPr>
              <w:rPr>
                <w:szCs w:val="24"/>
              </w:rPr>
            </w:pPr>
          </w:p>
          <w:p w14:paraId="6EC506DC" w14:textId="77777777" w:rsidR="00A85123" w:rsidRDefault="00A85123" w:rsidP="005162FA">
            <w:pPr>
              <w:rPr>
                <w:szCs w:val="24"/>
              </w:rPr>
            </w:pPr>
          </w:p>
          <w:p w14:paraId="17A52A79" w14:textId="77777777" w:rsidR="00A85123" w:rsidRDefault="00A85123" w:rsidP="005162FA">
            <w:pPr>
              <w:rPr>
                <w:szCs w:val="24"/>
              </w:rPr>
            </w:pPr>
          </w:p>
          <w:p w14:paraId="365B23DF" w14:textId="77777777" w:rsidR="00A85123" w:rsidRDefault="00A85123" w:rsidP="005162FA">
            <w:pPr>
              <w:rPr>
                <w:szCs w:val="24"/>
              </w:rPr>
            </w:pPr>
          </w:p>
          <w:p w14:paraId="617BF987" w14:textId="77777777" w:rsidR="00A85123" w:rsidRDefault="00A85123" w:rsidP="005162FA">
            <w:pPr>
              <w:rPr>
                <w:szCs w:val="24"/>
              </w:rPr>
            </w:pPr>
          </w:p>
          <w:p w14:paraId="6C208FE0" w14:textId="77777777" w:rsidR="00A85123" w:rsidRDefault="00A85123" w:rsidP="005162FA">
            <w:pPr>
              <w:rPr>
                <w:szCs w:val="24"/>
              </w:rPr>
            </w:pPr>
          </w:p>
          <w:p w14:paraId="383C6A6E" w14:textId="77777777" w:rsidR="00A85123" w:rsidRDefault="00A85123" w:rsidP="005162FA">
            <w:pPr>
              <w:rPr>
                <w:szCs w:val="24"/>
              </w:rPr>
            </w:pPr>
            <w:r>
              <w:rPr>
                <w:szCs w:val="24"/>
              </w:rPr>
              <w:t>Amend to payment for holiday only.</w:t>
            </w:r>
            <w:r w:rsidR="001A482A">
              <w:rPr>
                <w:szCs w:val="24"/>
              </w:rPr>
              <w:t xml:space="preserve"> This reduces cost as the lieu day can result in overtime or additional employees to be scheduled.</w:t>
            </w:r>
          </w:p>
          <w:p w14:paraId="00CBC0BA" w14:textId="77777777" w:rsidR="00F32242" w:rsidRDefault="00F32242" w:rsidP="005162FA">
            <w:pPr>
              <w:rPr>
                <w:szCs w:val="24"/>
              </w:rPr>
            </w:pPr>
          </w:p>
          <w:p w14:paraId="23AD4CFB" w14:textId="77777777" w:rsidR="00A85123" w:rsidRPr="00016B9A" w:rsidRDefault="00A85123" w:rsidP="005162FA">
            <w:pPr>
              <w:rPr>
                <w:szCs w:val="24"/>
              </w:rPr>
            </w:pPr>
            <w:r>
              <w:rPr>
                <w:szCs w:val="24"/>
              </w:rPr>
              <w:t>If additional days are agreed</w:t>
            </w:r>
            <w:r w:rsidR="001A482A">
              <w:rPr>
                <w:szCs w:val="24"/>
              </w:rPr>
              <w:t xml:space="preserve"> to in 10.01, then</w:t>
            </w:r>
            <w:r>
              <w:rPr>
                <w:szCs w:val="24"/>
              </w:rPr>
              <w:t xml:space="preserve"> require any additional days will be designated</w:t>
            </w:r>
            <w:r w:rsidR="001A482A">
              <w:rPr>
                <w:szCs w:val="24"/>
              </w:rPr>
              <w:t xml:space="preserve"> or applied</w:t>
            </w:r>
            <w:r w:rsidR="00F32242">
              <w:rPr>
                <w:szCs w:val="24"/>
              </w:rPr>
              <w:t xml:space="preserve"> </w:t>
            </w:r>
            <w:r>
              <w:rPr>
                <w:szCs w:val="24"/>
              </w:rPr>
              <w:t>to 10.01</w:t>
            </w:r>
            <w:r w:rsidR="001A482A">
              <w:rPr>
                <w:szCs w:val="24"/>
              </w:rPr>
              <w:t>.</w:t>
            </w:r>
            <w:r w:rsidR="00F32242">
              <w:rPr>
                <w:szCs w:val="24"/>
              </w:rPr>
              <w:t xml:space="preserve"> </w:t>
            </w:r>
            <w:r w:rsidR="001A482A">
              <w:rPr>
                <w:szCs w:val="24"/>
              </w:rPr>
              <w:t>This will reduce the number of days of required paid holidays.</w:t>
            </w:r>
          </w:p>
        </w:tc>
      </w:tr>
      <w:tr w:rsidR="00A85123" w:rsidRPr="00016B9A" w14:paraId="6245F0E4" w14:textId="77777777">
        <w:tc>
          <w:tcPr>
            <w:tcW w:w="2718" w:type="dxa"/>
          </w:tcPr>
          <w:p w14:paraId="1CE727A8" w14:textId="77777777" w:rsidR="00A85123" w:rsidRDefault="00A85123" w:rsidP="005162FA">
            <w:pPr>
              <w:numPr>
                <w:ilvl w:val="0"/>
                <w:numId w:val="2"/>
              </w:numPr>
              <w:ind w:left="1440" w:hanging="1440"/>
              <w:rPr>
                <w:szCs w:val="24"/>
              </w:rPr>
            </w:pPr>
            <w:r>
              <w:rPr>
                <w:szCs w:val="24"/>
              </w:rPr>
              <w:lastRenderedPageBreak/>
              <w:t>Compensation</w:t>
            </w:r>
          </w:p>
          <w:p w14:paraId="6AE91685" w14:textId="77777777" w:rsidR="00A85123" w:rsidRDefault="00A85123" w:rsidP="005162FA">
            <w:pPr>
              <w:ind w:left="1440"/>
              <w:rPr>
                <w:szCs w:val="24"/>
              </w:rPr>
            </w:pPr>
          </w:p>
          <w:p w14:paraId="0B11D8E4" w14:textId="77777777" w:rsidR="00A85123" w:rsidRDefault="00A85123" w:rsidP="005162FA">
            <w:pPr>
              <w:rPr>
                <w:szCs w:val="24"/>
              </w:rPr>
            </w:pPr>
            <w:r>
              <w:rPr>
                <w:szCs w:val="24"/>
              </w:rPr>
              <w:t>11.01 provides for the current wages.</w:t>
            </w:r>
            <w:r w:rsidR="00F32242">
              <w:rPr>
                <w:szCs w:val="24"/>
              </w:rPr>
              <w:t xml:space="preserve"> </w:t>
            </w:r>
          </w:p>
          <w:p w14:paraId="46BA5DF2" w14:textId="77777777" w:rsidR="00A85123" w:rsidRDefault="00A85123" w:rsidP="005162FA">
            <w:pPr>
              <w:rPr>
                <w:szCs w:val="24"/>
              </w:rPr>
            </w:pPr>
          </w:p>
          <w:p w14:paraId="76B2F2D0" w14:textId="6B0B7165" w:rsidR="00A85123" w:rsidRDefault="00A85123" w:rsidP="005162FA">
            <w:pPr>
              <w:rPr>
                <w:szCs w:val="24"/>
              </w:rPr>
            </w:pPr>
            <w:r>
              <w:rPr>
                <w:szCs w:val="24"/>
              </w:rPr>
              <w:t>11.02 provides for payment of parking tickets</w:t>
            </w:r>
            <w:r w:rsidR="00490DAB">
              <w:rPr>
                <w:szCs w:val="24"/>
              </w:rPr>
              <w:t>.</w:t>
            </w:r>
          </w:p>
          <w:p w14:paraId="4A1A16F7" w14:textId="77777777" w:rsidR="00A85123" w:rsidRDefault="00A85123" w:rsidP="005162FA">
            <w:pPr>
              <w:rPr>
                <w:szCs w:val="24"/>
              </w:rPr>
            </w:pPr>
          </w:p>
          <w:p w14:paraId="65EFCFE1" w14:textId="4BE4780A" w:rsidR="00A85123" w:rsidRPr="00016B9A" w:rsidRDefault="00A85123" w:rsidP="005162FA">
            <w:pPr>
              <w:rPr>
                <w:szCs w:val="24"/>
              </w:rPr>
            </w:pPr>
            <w:r>
              <w:rPr>
                <w:szCs w:val="24"/>
              </w:rPr>
              <w:t>11.03 provides for $130 for purchase of safety shoes</w:t>
            </w:r>
            <w:r w:rsidR="00490DAB">
              <w:rPr>
                <w:szCs w:val="24"/>
              </w:rPr>
              <w:t>.</w:t>
            </w:r>
          </w:p>
        </w:tc>
        <w:tc>
          <w:tcPr>
            <w:tcW w:w="2878" w:type="dxa"/>
          </w:tcPr>
          <w:p w14:paraId="3C06D5E3" w14:textId="77777777" w:rsidR="00A85123" w:rsidRDefault="00A85123" w:rsidP="005162FA">
            <w:pPr>
              <w:ind w:left="1440" w:hanging="1440"/>
              <w:rPr>
                <w:szCs w:val="24"/>
              </w:rPr>
            </w:pPr>
          </w:p>
          <w:p w14:paraId="6D483590" w14:textId="77777777" w:rsidR="00A85123" w:rsidRDefault="00A85123" w:rsidP="005162FA">
            <w:pPr>
              <w:ind w:left="1440" w:hanging="1440"/>
              <w:rPr>
                <w:szCs w:val="24"/>
              </w:rPr>
            </w:pPr>
          </w:p>
          <w:p w14:paraId="063BB5D3" w14:textId="2ED1D65D" w:rsidR="00A85123" w:rsidRDefault="00A85123" w:rsidP="005162FA">
            <w:pPr>
              <w:rPr>
                <w:szCs w:val="24"/>
              </w:rPr>
            </w:pPr>
            <w:r>
              <w:rPr>
                <w:szCs w:val="24"/>
              </w:rPr>
              <w:t>Demand real wage increases for employees</w:t>
            </w:r>
            <w:r w:rsidR="00490DAB">
              <w:rPr>
                <w:szCs w:val="24"/>
              </w:rPr>
              <w:t>.</w:t>
            </w:r>
          </w:p>
          <w:p w14:paraId="3BBB1155" w14:textId="77777777" w:rsidR="00A85123" w:rsidRDefault="00A85123" w:rsidP="005162FA">
            <w:pPr>
              <w:rPr>
                <w:szCs w:val="24"/>
              </w:rPr>
            </w:pPr>
          </w:p>
          <w:p w14:paraId="1294ADC4" w14:textId="77777777" w:rsidR="00A85123" w:rsidRDefault="00A85123" w:rsidP="005162FA">
            <w:pPr>
              <w:rPr>
                <w:szCs w:val="24"/>
              </w:rPr>
            </w:pPr>
          </w:p>
          <w:p w14:paraId="6CDB0168" w14:textId="77777777" w:rsidR="00A85123" w:rsidRDefault="00A85123" w:rsidP="005162FA">
            <w:pPr>
              <w:rPr>
                <w:szCs w:val="24"/>
              </w:rPr>
            </w:pPr>
          </w:p>
          <w:p w14:paraId="28D1DE61" w14:textId="77777777" w:rsidR="00A85123" w:rsidRDefault="00A85123" w:rsidP="005162FA">
            <w:pPr>
              <w:rPr>
                <w:szCs w:val="24"/>
              </w:rPr>
            </w:pPr>
          </w:p>
          <w:p w14:paraId="164D02C9" w14:textId="77777777" w:rsidR="00641013" w:rsidRDefault="00641013" w:rsidP="005162FA">
            <w:pPr>
              <w:rPr>
                <w:szCs w:val="24"/>
              </w:rPr>
            </w:pPr>
          </w:p>
          <w:p w14:paraId="2370A0CE" w14:textId="18C416B9" w:rsidR="00A85123" w:rsidRPr="00016B9A" w:rsidRDefault="00A85123" w:rsidP="005162FA">
            <w:pPr>
              <w:rPr>
                <w:szCs w:val="24"/>
              </w:rPr>
            </w:pPr>
            <w:r>
              <w:rPr>
                <w:szCs w:val="24"/>
              </w:rPr>
              <w:t>Seek to increase amount</w:t>
            </w:r>
            <w:r w:rsidR="00490DAB">
              <w:rPr>
                <w:szCs w:val="24"/>
              </w:rPr>
              <w:t>.</w:t>
            </w:r>
          </w:p>
        </w:tc>
        <w:tc>
          <w:tcPr>
            <w:tcW w:w="3260" w:type="dxa"/>
          </w:tcPr>
          <w:p w14:paraId="32D5B2C3" w14:textId="77777777" w:rsidR="00A85123" w:rsidRDefault="00A85123" w:rsidP="005162FA">
            <w:pPr>
              <w:ind w:left="1440" w:hanging="1440"/>
              <w:rPr>
                <w:szCs w:val="24"/>
              </w:rPr>
            </w:pPr>
          </w:p>
          <w:p w14:paraId="4B37B7F5" w14:textId="77777777" w:rsidR="00A85123" w:rsidRDefault="00A85123" w:rsidP="005162FA">
            <w:pPr>
              <w:rPr>
                <w:szCs w:val="24"/>
              </w:rPr>
            </w:pPr>
          </w:p>
          <w:p w14:paraId="33991908" w14:textId="77777777" w:rsidR="00A85123" w:rsidRDefault="00A85123" w:rsidP="005162FA">
            <w:pPr>
              <w:rPr>
                <w:szCs w:val="24"/>
              </w:rPr>
            </w:pPr>
            <w:r>
              <w:rPr>
                <w:szCs w:val="24"/>
              </w:rPr>
              <w:t>Resist any wage increases due to competition</w:t>
            </w:r>
            <w:r w:rsidR="001A482A">
              <w:rPr>
                <w:szCs w:val="24"/>
              </w:rPr>
              <w:t>.</w:t>
            </w:r>
          </w:p>
          <w:p w14:paraId="13621862" w14:textId="77777777" w:rsidR="00A85123" w:rsidRDefault="00A85123" w:rsidP="005162FA">
            <w:pPr>
              <w:rPr>
                <w:szCs w:val="24"/>
              </w:rPr>
            </w:pPr>
          </w:p>
          <w:p w14:paraId="354E1E3A" w14:textId="213C758A" w:rsidR="00A85123" w:rsidRDefault="00A85123" w:rsidP="005162FA">
            <w:pPr>
              <w:rPr>
                <w:szCs w:val="24"/>
              </w:rPr>
            </w:pPr>
            <w:r>
              <w:rPr>
                <w:szCs w:val="24"/>
              </w:rPr>
              <w:t>Delete provision</w:t>
            </w:r>
            <w:r w:rsidR="00490DAB">
              <w:rPr>
                <w:szCs w:val="24"/>
              </w:rPr>
              <w:t>.</w:t>
            </w:r>
          </w:p>
          <w:p w14:paraId="10EA5A82" w14:textId="77777777" w:rsidR="00A85123" w:rsidRDefault="00A85123" w:rsidP="005162FA">
            <w:pPr>
              <w:rPr>
                <w:szCs w:val="24"/>
              </w:rPr>
            </w:pPr>
          </w:p>
          <w:p w14:paraId="099EF2FD" w14:textId="77777777" w:rsidR="00A85123" w:rsidRDefault="00A85123" w:rsidP="005162FA">
            <w:pPr>
              <w:rPr>
                <w:szCs w:val="24"/>
              </w:rPr>
            </w:pPr>
          </w:p>
          <w:p w14:paraId="31DC8B82" w14:textId="77777777" w:rsidR="00A85123" w:rsidRDefault="00A85123" w:rsidP="005162FA">
            <w:pPr>
              <w:rPr>
                <w:szCs w:val="24"/>
              </w:rPr>
            </w:pPr>
          </w:p>
          <w:p w14:paraId="74E0CB85" w14:textId="1FCBD003" w:rsidR="00641013" w:rsidRDefault="00641013" w:rsidP="005162FA">
            <w:pPr>
              <w:rPr>
                <w:szCs w:val="24"/>
              </w:rPr>
            </w:pPr>
            <w:r>
              <w:rPr>
                <w:szCs w:val="24"/>
              </w:rPr>
              <w:t>Seek to increase the allowance period to 18 months</w:t>
            </w:r>
            <w:r w:rsidR="00490DAB">
              <w:rPr>
                <w:szCs w:val="24"/>
              </w:rPr>
              <w:t>.</w:t>
            </w:r>
          </w:p>
          <w:p w14:paraId="6EECB097" w14:textId="77777777" w:rsidR="00641013" w:rsidRDefault="00641013" w:rsidP="005162FA">
            <w:pPr>
              <w:rPr>
                <w:szCs w:val="24"/>
              </w:rPr>
            </w:pPr>
          </w:p>
          <w:p w14:paraId="093F73B1" w14:textId="77777777" w:rsidR="00A85123" w:rsidRPr="00016B9A" w:rsidRDefault="00A85123" w:rsidP="005162FA">
            <w:pPr>
              <w:rPr>
                <w:szCs w:val="24"/>
              </w:rPr>
            </w:pPr>
            <w:r>
              <w:rPr>
                <w:szCs w:val="24"/>
              </w:rPr>
              <w:t xml:space="preserve">Seek approval by management prior to purchase. </w:t>
            </w:r>
            <w:r w:rsidR="001A482A">
              <w:rPr>
                <w:szCs w:val="24"/>
              </w:rPr>
              <w:t>This will eliminate the need for replacing shoes that are still in good repair.</w:t>
            </w:r>
          </w:p>
        </w:tc>
      </w:tr>
      <w:tr w:rsidR="00A85123" w:rsidRPr="00016B9A" w14:paraId="54579C53" w14:textId="77777777">
        <w:tc>
          <w:tcPr>
            <w:tcW w:w="2718" w:type="dxa"/>
          </w:tcPr>
          <w:p w14:paraId="30373F62" w14:textId="710CF0FA" w:rsidR="00A85123" w:rsidRDefault="00A85123" w:rsidP="005162FA">
            <w:pPr>
              <w:numPr>
                <w:ilvl w:val="0"/>
                <w:numId w:val="2"/>
              </w:numPr>
              <w:rPr>
                <w:szCs w:val="24"/>
              </w:rPr>
            </w:pPr>
            <w:r>
              <w:rPr>
                <w:szCs w:val="24"/>
              </w:rPr>
              <w:t xml:space="preserve">Vacations with </w:t>
            </w:r>
            <w:r w:rsidR="00490DAB">
              <w:rPr>
                <w:szCs w:val="24"/>
              </w:rPr>
              <w:t>p</w:t>
            </w:r>
            <w:r>
              <w:rPr>
                <w:szCs w:val="24"/>
              </w:rPr>
              <w:t>ay</w:t>
            </w:r>
          </w:p>
          <w:p w14:paraId="5287634C" w14:textId="77777777" w:rsidR="00A85123" w:rsidRDefault="00A85123" w:rsidP="005162FA">
            <w:pPr>
              <w:rPr>
                <w:szCs w:val="24"/>
              </w:rPr>
            </w:pPr>
          </w:p>
          <w:p w14:paraId="2EF94C80" w14:textId="77777777" w:rsidR="00A85123" w:rsidRDefault="00A85123" w:rsidP="005162FA">
            <w:pPr>
              <w:rPr>
                <w:szCs w:val="24"/>
              </w:rPr>
            </w:pPr>
          </w:p>
          <w:p w14:paraId="2CF8A7F0" w14:textId="39525296" w:rsidR="00A85123" w:rsidRDefault="00A85123" w:rsidP="005162FA">
            <w:pPr>
              <w:rPr>
                <w:szCs w:val="24"/>
              </w:rPr>
            </w:pPr>
            <w:r>
              <w:rPr>
                <w:szCs w:val="24"/>
              </w:rPr>
              <w:t>12.04 provides that an employee may take all their vacation at once</w:t>
            </w:r>
            <w:r w:rsidR="00490DAB">
              <w:rPr>
                <w:szCs w:val="24"/>
              </w:rPr>
              <w:t>.</w:t>
            </w:r>
          </w:p>
          <w:p w14:paraId="5A4F6912" w14:textId="77777777" w:rsidR="00A85123" w:rsidRDefault="00A85123" w:rsidP="005162FA">
            <w:pPr>
              <w:rPr>
                <w:szCs w:val="24"/>
              </w:rPr>
            </w:pPr>
          </w:p>
          <w:p w14:paraId="337EAAEF" w14:textId="1885A3BA" w:rsidR="00A85123" w:rsidRPr="00016B9A" w:rsidRDefault="00A85123" w:rsidP="005162FA">
            <w:pPr>
              <w:rPr>
                <w:szCs w:val="24"/>
              </w:rPr>
            </w:pPr>
            <w:r>
              <w:rPr>
                <w:szCs w:val="24"/>
              </w:rPr>
              <w:t xml:space="preserve">12.07 provides for </w:t>
            </w:r>
            <w:r w:rsidR="00490DAB">
              <w:rPr>
                <w:szCs w:val="24"/>
              </w:rPr>
              <w:t>s</w:t>
            </w:r>
            <w:r>
              <w:rPr>
                <w:szCs w:val="24"/>
              </w:rPr>
              <w:t>upervisors to perform work during times of vacations</w:t>
            </w:r>
            <w:r w:rsidR="00490DAB">
              <w:rPr>
                <w:szCs w:val="24"/>
              </w:rPr>
              <w:t>.</w:t>
            </w:r>
          </w:p>
        </w:tc>
        <w:tc>
          <w:tcPr>
            <w:tcW w:w="2878" w:type="dxa"/>
          </w:tcPr>
          <w:p w14:paraId="1D707309" w14:textId="77777777" w:rsidR="00A85123" w:rsidRDefault="00A85123" w:rsidP="005162FA">
            <w:pPr>
              <w:rPr>
                <w:szCs w:val="24"/>
              </w:rPr>
            </w:pPr>
            <w:r>
              <w:rPr>
                <w:szCs w:val="24"/>
              </w:rPr>
              <w:t>Union will seek additional vacation</w:t>
            </w:r>
            <w:r w:rsidR="001E03B5">
              <w:rPr>
                <w:szCs w:val="24"/>
              </w:rPr>
              <w:t>. See case study outline.</w:t>
            </w:r>
          </w:p>
          <w:p w14:paraId="7DF9DC6F" w14:textId="77777777" w:rsidR="00A85123" w:rsidRDefault="00A85123" w:rsidP="005162FA">
            <w:pPr>
              <w:rPr>
                <w:szCs w:val="24"/>
              </w:rPr>
            </w:pPr>
          </w:p>
          <w:p w14:paraId="758A890E" w14:textId="77777777" w:rsidR="00A85123" w:rsidRDefault="00A85123" w:rsidP="005162FA">
            <w:pPr>
              <w:rPr>
                <w:szCs w:val="24"/>
              </w:rPr>
            </w:pPr>
          </w:p>
          <w:p w14:paraId="5EB8CC4E" w14:textId="77777777" w:rsidR="00A85123" w:rsidRDefault="00A85123" w:rsidP="005162FA">
            <w:pPr>
              <w:rPr>
                <w:szCs w:val="24"/>
              </w:rPr>
            </w:pPr>
          </w:p>
          <w:p w14:paraId="7282ADAA" w14:textId="77777777" w:rsidR="00A85123" w:rsidRDefault="00A85123" w:rsidP="005162FA">
            <w:pPr>
              <w:rPr>
                <w:szCs w:val="24"/>
              </w:rPr>
            </w:pPr>
          </w:p>
          <w:p w14:paraId="1A4D5117" w14:textId="77777777" w:rsidR="00A85123" w:rsidRPr="00016B9A" w:rsidRDefault="001A482A" w:rsidP="005162FA">
            <w:pPr>
              <w:rPr>
                <w:szCs w:val="24"/>
              </w:rPr>
            </w:pPr>
            <w:r>
              <w:rPr>
                <w:szCs w:val="24"/>
              </w:rPr>
              <w:t>Amend to schedule bargaining unit employees to replace those on vacation.</w:t>
            </w:r>
          </w:p>
        </w:tc>
        <w:tc>
          <w:tcPr>
            <w:tcW w:w="3260" w:type="dxa"/>
          </w:tcPr>
          <w:p w14:paraId="232C9C6D" w14:textId="77777777" w:rsidR="00A85123" w:rsidRDefault="00A85123" w:rsidP="005162FA">
            <w:pPr>
              <w:rPr>
                <w:szCs w:val="24"/>
              </w:rPr>
            </w:pPr>
          </w:p>
          <w:p w14:paraId="0179B680" w14:textId="77777777" w:rsidR="00A85123" w:rsidRDefault="00A85123" w:rsidP="005162FA">
            <w:pPr>
              <w:rPr>
                <w:szCs w:val="24"/>
              </w:rPr>
            </w:pPr>
          </w:p>
          <w:p w14:paraId="355B091E" w14:textId="77777777" w:rsidR="00A85123" w:rsidRDefault="00A85123" w:rsidP="005162FA">
            <w:pPr>
              <w:rPr>
                <w:szCs w:val="24"/>
              </w:rPr>
            </w:pPr>
          </w:p>
          <w:p w14:paraId="00799BB8" w14:textId="77777777" w:rsidR="00A85123" w:rsidRPr="00016B9A" w:rsidRDefault="00A85123" w:rsidP="005162FA">
            <w:pPr>
              <w:rPr>
                <w:szCs w:val="24"/>
              </w:rPr>
            </w:pPr>
            <w:r>
              <w:rPr>
                <w:szCs w:val="24"/>
              </w:rPr>
              <w:t>Amend that vacation requests must be approved by management.</w:t>
            </w:r>
          </w:p>
        </w:tc>
      </w:tr>
      <w:tr w:rsidR="00A85123" w:rsidRPr="00016B9A" w14:paraId="47205BDD" w14:textId="77777777">
        <w:tc>
          <w:tcPr>
            <w:tcW w:w="2718" w:type="dxa"/>
          </w:tcPr>
          <w:p w14:paraId="4015005F" w14:textId="59E6E89E" w:rsidR="00A85123" w:rsidRPr="00016B9A" w:rsidRDefault="00A85123" w:rsidP="005162FA">
            <w:pPr>
              <w:numPr>
                <w:ilvl w:val="0"/>
                <w:numId w:val="2"/>
              </w:numPr>
              <w:rPr>
                <w:szCs w:val="24"/>
              </w:rPr>
            </w:pPr>
            <w:r>
              <w:rPr>
                <w:szCs w:val="24"/>
              </w:rPr>
              <w:lastRenderedPageBreak/>
              <w:t xml:space="preserve">Use of </w:t>
            </w:r>
            <w:r w:rsidR="00490DAB">
              <w:rPr>
                <w:szCs w:val="24"/>
              </w:rPr>
              <w:t xml:space="preserve">organization’s </w:t>
            </w:r>
            <w:r>
              <w:rPr>
                <w:szCs w:val="24"/>
              </w:rPr>
              <w:t>vehicles</w:t>
            </w:r>
          </w:p>
        </w:tc>
        <w:tc>
          <w:tcPr>
            <w:tcW w:w="2878" w:type="dxa"/>
          </w:tcPr>
          <w:p w14:paraId="00BC0C8A" w14:textId="72C8EA06" w:rsidR="00A85123" w:rsidRPr="00016B9A" w:rsidRDefault="00A85123" w:rsidP="005162FA">
            <w:pPr>
              <w:rPr>
                <w:szCs w:val="24"/>
              </w:rPr>
            </w:pPr>
            <w:r>
              <w:rPr>
                <w:szCs w:val="24"/>
              </w:rPr>
              <w:t>Amend to have bargain unit employees assigned to special deliveries</w:t>
            </w:r>
            <w:r w:rsidR="00490DAB">
              <w:rPr>
                <w:szCs w:val="24"/>
              </w:rPr>
              <w:t>.</w:t>
            </w:r>
          </w:p>
        </w:tc>
        <w:tc>
          <w:tcPr>
            <w:tcW w:w="3260" w:type="dxa"/>
          </w:tcPr>
          <w:p w14:paraId="4939BD4F" w14:textId="77777777" w:rsidR="00A85123" w:rsidRPr="00016B9A" w:rsidRDefault="00A85123" w:rsidP="005162FA">
            <w:pPr>
              <w:rPr>
                <w:szCs w:val="24"/>
              </w:rPr>
            </w:pPr>
          </w:p>
        </w:tc>
      </w:tr>
      <w:tr w:rsidR="00A85123" w:rsidRPr="00016B9A" w14:paraId="24B879A8" w14:textId="77777777">
        <w:tc>
          <w:tcPr>
            <w:tcW w:w="2718" w:type="dxa"/>
          </w:tcPr>
          <w:p w14:paraId="3F70FC43" w14:textId="77777777" w:rsidR="00A85123" w:rsidRDefault="00A85123" w:rsidP="005162FA">
            <w:pPr>
              <w:numPr>
                <w:ilvl w:val="0"/>
                <w:numId w:val="2"/>
              </w:numPr>
              <w:rPr>
                <w:szCs w:val="24"/>
              </w:rPr>
            </w:pPr>
            <w:r>
              <w:rPr>
                <w:szCs w:val="24"/>
              </w:rPr>
              <w:t>Seniority</w:t>
            </w:r>
          </w:p>
          <w:p w14:paraId="6C8A5B0C" w14:textId="77777777" w:rsidR="00A85123" w:rsidRDefault="00A85123" w:rsidP="005162FA">
            <w:pPr>
              <w:ind w:left="360"/>
              <w:rPr>
                <w:szCs w:val="24"/>
              </w:rPr>
            </w:pPr>
          </w:p>
          <w:p w14:paraId="12D3CADB" w14:textId="77777777" w:rsidR="00A85123" w:rsidRDefault="00A85123" w:rsidP="005162FA">
            <w:pPr>
              <w:rPr>
                <w:szCs w:val="24"/>
              </w:rPr>
            </w:pPr>
            <w:r>
              <w:rPr>
                <w:szCs w:val="24"/>
              </w:rPr>
              <w:t>1</w:t>
            </w:r>
            <w:r w:rsidR="00F32242">
              <w:rPr>
                <w:szCs w:val="24"/>
              </w:rPr>
              <w:t>5</w:t>
            </w:r>
            <w:r>
              <w:rPr>
                <w:szCs w:val="24"/>
              </w:rPr>
              <w:t>.02 provides employee are temporary for 180 calendar days.</w:t>
            </w:r>
          </w:p>
          <w:p w14:paraId="6219F1D2" w14:textId="77777777" w:rsidR="00A85123" w:rsidRDefault="00A85123" w:rsidP="005162FA">
            <w:pPr>
              <w:rPr>
                <w:szCs w:val="24"/>
              </w:rPr>
            </w:pPr>
          </w:p>
          <w:p w14:paraId="185F0352" w14:textId="60537B56" w:rsidR="00A85123" w:rsidRDefault="00A85123" w:rsidP="005162FA">
            <w:pPr>
              <w:rPr>
                <w:szCs w:val="24"/>
              </w:rPr>
            </w:pPr>
            <w:r>
              <w:rPr>
                <w:szCs w:val="24"/>
              </w:rPr>
              <w:t>1</w:t>
            </w:r>
            <w:r w:rsidR="00F32242">
              <w:rPr>
                <w:szCs w:val="24"/>
              </w:rPr>
              <w:t>5</w:t>
            </w:r>
            <w:r>
              <w:rPr>
                <w:szCs w:val="24"/>
              </w:rPr>
              <w:t>.05 provides that an employee will lose all seniority after 12 months of lay</w:t>
            </w:r>
            <w:r w:rsidR="00772283">
              <w:rPr>
                <w:szCs w:val="24"/>
              </w:rPr>
              <w:t>off.</w:t>
            </w:r>
          </w:p>
          <w:p w14:paraId="100F2833" w14:textId="77777777" w:rsidR="00A85123" w:rsidRDefault="00A85123" w:rsidP="005162FA">
            <w:pPr>
              <w:rPr>
                <w:szCs w:val="24"/>
              </w:rPr>
            </w:pPr>
          </w:p>
          <w:p w14:paraId="3085E3FA" w14:textId="77777777" w:rsidR="001A482A" w:rsidRDefault="001A482A" w:rsidP="005162FA">
            <w:pPr>
              <w:rPr>
                <w:szCs w:val="24"/>
              </w:rPr>
            </w:pPr>
          </w:p>
          <w:p w14:paraId="1B87B12F" w14:textId="701E532C" w:rsidR="00A85123" w:rsidRDefault="00A85123" w:rsidP="005162FA">
            <w:pPr>
              <w:rPr>
                <w:szCs w:val="24"/>
              </w:rPr>
            </w:pPr>
            <w:r>
              <w:rPr>
                <w:szCs w:val="24"/>
              </w:rPr>
              <w:t>1</w:t>
            </w:r>
            <w:r w:rsidR="00F32242">
              <w:rPr>
                <w:szCs w:val="24"/>
              </w:rPr>
              <w:t>5</w:t>
            </w:r>
            <w:r>
              <w:rPr>
                <w:szCs w:val="24"/>
              </w:rPr>
              <w:t>.07 provides for loss of seniority after 3 consecutive days of absence</w:t>
            </w:r>
            <w:r w:rsidR="00772283">
              <w:rPr>
                <w:szCs w:val="24"/>
              </w:rPr>
              <w:t>.</w:t>
            </w:r>
          </w:p>
          <w:p w14:paraId="3FA516DD" w14:textId="77777777" w:rsidR="00A85123" w:rsidRDefault="00A85123" w:rsidP="005162FA">
            <w:pPr>
              <w:rPr>
                <w:szCs w:val="24"/>
              </w:rPr>
            </w:pPr>
          </w:p>
          <w:p w14:paraId="3B6AFE5E" w14:textId="77777777" w:rsidR="00A85123" w:rsidRDefault="00A85123" w:rsidP="005162FA">
            <w:pPr>
              <w:rPr>
                <w:szCs w:val="24"/>
              </w:rPr>
            </w:pPr>
            <w:r>
              <w:rPr>
                <w:szCs w:val="24"/>
              </w:rPr>
              <w:t>There are no provisions for determining seniority in the event two employees have the same hire date.</w:t>
            </w:r>
          </w:p>
          <w:p w14:paraId="12AD2D13" w14:textId="77777777" w:rsidR="00A85123" w:rsidRDefault="00A85123" w:rsidP="005162FA">
            <w:pPr>
              <w:rPr>
                <w:szCs w:val="24"/>
              </w:rPr>
            </w:pPr>
          </w:p>
          <w:p w14:paraId="18A6EBF9" w14:textId="5C798CFC" w:rsidR="00A85123" w:rsidRDefault="00A85123" w:rsidP="005162FA">
            <w:pPr>
              <w:rPr>
                <w:szCs w:val="24"/>
              </w:rPr>
            </w:pPr>
            <w:r>
              <w:rPr>
                <w:szCs w:val="24"/>
              </w:rPr>
              <w:t>There are no provisions for notice of layoff</w:t>
            </w:r>
            <w:r w:rsidR="00772283">
              <w:rPr>
                <w:szCs w:val="24"/>
              </w:rPr>
              <w:t>.</w:t>
            </w:r>
          </w:p>
          <w:p w14:paraId="56B78087" w14:textId="77777777" w:rsidR="00A85123" w:rsidRDefault="00A85123" w:rsidP="005162FA">
            <w:pPr>
              <w:rPr>
                <w:szCs w:val="24"/>
              </w:rPr>
            </w:pPr>
          </w:p>
          <w:p w14:paraId="58CAA969" w14:textId="77777777" w:rsidR="00A85123" w:rsidRDefault="00A85123" w:rsidP="005162FA">
            <w:pPr>
              <w:rPr>
                <w:szCs w:val="24"/>
              </w:rPr>
            </w:pPr>
          </w:p>
          <w:p w14:paraId="71D21056" w14:textId="77777777" w:rsidR="00985548" w:rsidRDefault="00985548" w:rsidP="005162FA">
            <w:pPr>
              <w:rPr>
                <w:szCs w:val="24"/>
              </w:rPr>
            </w:pPr>
          </w:p>
          <w:p w14:paraId="22C9A25D" w14:textId="3E1B2B49" w:rsidR="00A85123" w:rsidRPr="00016B9A" w:rsidRDefault="00A85123" w:rsidP="005162FA">
            <w:pPr>
              <w:rPr>
                <w:szCs w:val="24"/>
              </w:rPr>
            </w:pPr>
            <w:r>
              <w:rPr>
                <w:szCs w:val="24"/>
              </w:rPr>
              <w:t>There are no provisions for super seniority of union representatives</w:t>
            </w:r>
            <w:r w:rsidR="00772283">
              <w:rPr>
                <w:szCs w:val="24"/>
              </w:rPr>
              <w:t>.</w:t>
            </w:r>
          </w:p>
        </w:tc>
        <w:tc>
          <w:tcPr>
            <w:tcW w:w="2878" w:type="dxa"/>
          </w:tcPr>
          <w:p w14:paraId="2C668BA6" w14:textId="77777777" w:rsidR="00A85123" w:rsidRDefault="00A85123" w:rsidP="005162FA">
            <w:pPr>
              <w:rPr>
                <w:szCs w:val="24"/>
              </w:rPr>
            </w:pPr>
          </w:p>
          <w:p w14:paraId="75082C2E" w14:textId="77777777" w:rsidR="00A85123" w:rsidRDefault="00A85123" w:rsidP="005162FA">
            <w:pPr>
              <w:rPr>
                <w:szCs w:val="24"/>
              </w:rPr>
            </w:pPr>
          </w:p>
          <w:p w14:paraId="5593C87C" w14:textId="28FD7B33" w:rsidR="00A85123" w:rsidRDefault="00A85123" w:rsidP="005162FA">
            <w:pPr>
              <w:rPr>
                <w:szCs w:val="24"/>
              </w:rPr>
            </w:pPr>
            <w:r>
              <w:rPr>
                <w:szCs w:val="24"/>
              </w:rPr>
              <w:t>Amend to shorter term –</w:t>
            </w:r>
            <w:r w:rsidR="00B47830">
              <w:rPr>
                <w:szCs w:val="24"/>
              </w:rPr>
              <w:t xml:space="preserve"> 6</w:t>
            </w:r>
            <w:r>
              <w:rPr>
                <w:szCs w:val="24"/>
              </w:rPr>
              <w:t>0 days</w:t>
            </w:r>
            <w:r w:rsidR="00772283">
              <w:rPr>
                <w:szCs w:val="24"/>
              </w:rPr>
              <w:t>.</w:t>
            </w:r>
          </w:p>
          <w:p w14:paraId="217F2CEB" w14:textId="77777777" w:rsidR="00A85123" w:rsidRDefault="00A85123" w:rsidP="005162FA">
            <w:pPr>
              <w:rPr>
                <w:szCs w:val="24"/>
              </w:rPr>
            </w:pPr>
          </w:p>
          <w:p w14:paraId="26EAEE1E" w14:textId="77777777" w:rsidR="00A85123" w:rsidRDefault="00A85123" w:rsidP="005162FA">
            <w:pPr>
              <w:rPr>
                <w:szCs w:val="24"/>
              </w:rPr>
            </w:pPr>
          </w:p>
          <w:p w14:paraId="1DBDB7F6" w14:textId="0A76CB45" w:rsidR="00A85123" w:rsidRDefault="00A85123" w:rsidP="005162FA">
            <w:pPr>
              <w:rPr>
                <w:szCs w:val="24"/>
              </w:rPr>
            </w:pPr>
            <w:r>
              <w:rPr>
                <w:szCs w:val="24"/>
              </w:rPr>
              <w:t>Amend to extend time limits.</w:t>
            </w:r>
            <w:r w:rsidR="00F32242">
              <w:rPr>
                <w:szCs w:val="24"/>
              </w:rPr>
              <w:t xml:space="preserve"> </w:t>
            </w:r>
            <w:r>
              <w:rPr>
                <w:szCs w:val="24"/>
              </w:rPr>
              <w:t>For example, loose seniority when on layoff for a duration equal to seniority</w:t>
            </w:r>
            <w:r w:rsidR="00772283">
              <w:rPr>
                <w:szCs w:val="24"/>
              </w:rPr>
              <w:t>.</w:t>
            </w:r>
          </w:p>
          <w:p w14:paraId="124721A6" w14:textId="77777777" w:rsidR="00A85123" w:rsidRDefault="00A85123" w:rsidP="005162FA">
            <w:pPr>
              <w:rPr>
                <w:szCs w:val="24"/>
              </w:rPr>
            </w:pPr>
          </w:p>
          <w:p w14:paraId="4DE2A982" w14:textId="77777777" w:rsidR="00A85123" w:rsidRDefault="00A85123" w:rsidP="005162FA">
            <w:pPr>
              <w:rPr>
                <w:szCs w:val="24"/>
              </w:rPr>
            </w:pPr>
            <w:r>
              <w:rPr>
                <w:szCs w:val="24"/>
              </w:rPr>
              <w:t>Amend for a longer duration</w:t>
            </w:r>
          </w:p>
          <w:p w14:paraId="0B8DAFA7" w14:textId="77777777" w:rsidR="00A85123" w:rsidRDefault="00A85123" w:rsidP="005162FA">
            <w:pPr>
              <w:rPr>
                <w:szCs w:val="24"/>
              </w:rPr>
            </w:pPr>
          </w:p>
          <w:p w14:paraId="559861D3" w14:textId="77777777" w:rsidR="00A85123" w:rsidRDefault="00A85123" w:rsidP="005162FA">
            <w:pPr>
              <w:rPr>
                <w:szCs w:val="24"/>
              </w:rPr>
            </w:pPr>
          </w:p>
          <w:p w14:paraId="51EDB26B" w14:textId="77777777" w:rsidR="001A482A" w:rsidRDefault="001A482A" w:rsidP="005162FA">
            <w:pPr>
              <w:rPr>
                <w:szCs w:val="24"/>
              </w:rPr>
            </w:pPr>
          </w:p>
          <w:p w14:paraId="26E299C0" w14:textId="77777777" w:rsidR="00A85123" w:rsidRDefault="00A85123" w:rsidP="005162FA">
            <w:pPr>
              <w:rPr>
                <w:szCs w:val="24"/>
              </w:rPr>
            </w:pPr>
            <w:r>
              <w:rPr>
                <w:szCs w:val="24"/>
              </w:rPr>
              <w:t>Tie breaker language may be required</w:t>
            </w:r>
            <w:r w:rsidR="001A482A">
              <w:rPr>
                <w:szCs w:val="24"/>
              </w:rPr>
              <w:t>.</w:t>
            </w:r>
          </w:p>
          <w:p w14:paraId="5E311D49" w14:textId="77777777" w:rsidR="00A85123" w:rsidRDefault="00A85123" w:rsidP="005162FA">
            <w:pPr>
              <w:rPr>
                <w:szCs w:val="24"/>
              </w:rPr>
            </w:pPr>
          </w:p>
          <w:p w14:paraId="1D3D5EC0" w14:textId="77777777" w:rsidR="00A85123" w:rsidRDefault="00A85123" w:rsidP="005162FA">
            <w:pPr>
              <w:rPr>
                <w:szCs w:val="24"/>
              </w:rPr>
            </w:pPr>
          </w:p>
          <w:p w14:paraId="5668AE6F" w14:textId="77777777" w:rsidR="00A85123" w:rsidRDefault="00A85123" w:rsidP="005162FA">
            <w:pPr>
              <w:rPr>
                <w:szCs w:val="24"/>
              </w:rPr>
            </w:pPr>
          </w:p>
          <w:p w14:paraId="08F8CB7E" w14:textId="77777777" w:rsidR="00A85123" w:rsidRDefault="00A85123" w:rsidP="005162FA">
            <w:pPr>
              <w:rPr>
                <w:szCs w:val="24"/>
              </w:rPr>
            </w:pPr>
          </w:p>
          <w:p w14:paraId="4BA35B38" w14:textId="77777777" w:rsidR="00A85123" w:rsidRDefault="00A85123" w:rsidP="005162FA">
            <w:pPr>
              <w:rPr>
                <w:szCs w:val="24"/>
              </w:rPr>
            </w:pPr>
            <w:r>
              <w:rPr>
                <w:szCs w:val="24"/>
              </w:rPr>
              <w:t>Amend to include notice periods, with the more seniority employees receiving longer notice.</w:t>
            </w:r>
          </w:p>
          <w:p w14:paraId="54EF40E5" w14:textId="77777777" w:rsidR="00A85123" w:rsidRDefault="00A85123" w:rsidP="005162FA">
            <w:pPr>
              <w:rPr>
                <w:szCs w:val="24"/>
              </w:rPr>
            </w:pPr>
          </w:p>
          <w:p w14:paraId="79996AF4" w14:textId="77777777" w:rsidR="00A85123" w:rsidRPr="00016B9A" w:rsidRDefault="00A85123" w:rsidP="005162FA">
            <w:pPr>
              <w:rPr>
                <w:szCs w:val="24"/>
              </w:rPr>
            </w:pPr>
            <w:r>
              <w:rPr>
                <w:szCs w:val="24"/>
              </w:rPr>
              <w:t>Amend accordingly</w:t>
            </w:r>
            <w:r w:rsidR="001A482A">
              <w:rPr>
                <w:szCs w:val="24"/>
              </w:rPr>
              <w:t>.</w:t>
            </w:r>
          </w:p>
        </w:tc>
        <w:tc>
          <w:tcPr>
            <w:tcW w:w="3260" w:type="dxa"/>
          </w:tcPr>
          <w:p w14:paraId="0DA903B6" w14:textId="77777777" w:rsidR="00A85123" w:rsidRDefault="00A85123" w:rsidP="005162FA">
            <w:pPr>
              <w:rPr>
                <w:szCs w:val="24"/>
              </w:rPr>
            </w:pPr>
          </w:p>
          <w:p w14:paraId="28001457" w14:textId="77777777" w:rsidR="00A85123" w:rsidRDefault="00A85123" w:rsidP="005162FA">
            <w:pPr>
              <w:rPr>
                <w:szCs w:val="24"/>
              </w:rPr>
            </w:pPr>
          </w:p>
          <w:p w14:paraId="2619226D" w14:textId="77777777" w:rsidR="00A85123" w:rsidRDefault="00A85123" w:rsidP="005162FA">
            <w:pPr>
              <w:rPr>
                <w:szCs w:val="24"/>
              </w:rPr>
            </w:pPr>
          </w:p>
          <w:p w14:paraId="2D4A7AC1" w14:textId="77777777" w:rsidR="00A85123" w:rsidRDefault="00A85123" w:rsidP="005162FA">
            <w:pPr>
              <w:rPr>
                <w:szCs w:val="24"/>
              </w:rPr>
            </w:pPr>
          </w:p>
          <w:p w14:paraId="1D53F8B6" w14:textId="77777777" w:rsidR="00A85123" w:rsidRDefault="00A85123" w:rsidP="005162FA">
            <w:pPr>
              <w:rPr>
                <w:szCs w:val="24"/>
              </w:rPr>
            </w:pPr>
          </w:p>
          <w:p w14:paraId="3979133E" w14:textId="77777777" w:rsidR="00A85123" w:rsidRDefault="00A85123" w:rsidP="005162FA">
            <w:pPr>
              <w:rPr>
                <w:szCs w:val="24"/>
              </w:rPr>
            </w:pPr>
          </w:p>
          <w:p w14:paraId="74E4030B" w14:textId="77777777" w:rsidR="00A85123" w:rsidRDefault="00A85123" w:rsidP="005162FA">
            <w:pPr>
              <w:rPr>
                <w:szCs w:val="24"/>
              </w:rPr>
            </w:pPr>
          </w:p>
          <w:p w14:paraId="6A55AECF" w14:textId="77777777" w:rsidR="00A85123" w:rsidRDefault="00A85123" w:rsidP="005162FA">
            <w:pPr>
              <w:rPr>
                <w:szCs w:val="24"/>
              </w:rPr>
            </w:pPr>
          </w:p>
          <w:p w14:paraId="7420381A" w14:textId="77777777" w:rsidR="00A85123" w:rsidRDefault="00A85123" w:rsidP="005162FA">
            <w:pPr>
              <w:rPr>
                <w:szCs w:val="24"/>
              </w:rPr>
            </w:pPr>
          </w:p>
          <w:p w14:paraId="131535C9" w14:textId="77777777" w:rsidR="00A85123" w:rsidRDefault="00A85123" w:rsidP="005162FA">
            <w:pPr>
              <w:rPr>
                <w:szCs w:val="24"/>
              </w:rPr>
            </w:pPr>
          </w:p>
          <w:p w14:paraId="2FBD08B5" w14:textId="77777777" w:rsidR="00A85123" w:rsidRDefault="00A85123" w:rsidP="005162FA">
            <w:pPr>
              <w:rPr>
                <w:szCs w:val="24"/>
              </w:rPr>
            </w:pPr>
          </w:p>
          <w:p w14:paraId="0203D370" w14:textId="77777777" w:rsidR="00A85123" w:rsidRDefault="00A85123" w:rsidP="005162FA">
            <w:pPr>
              <w:rPr>
                <w:szCs w:val="24"/>
              </w:rPr>
            </w:pPr>
          </w:p>
          <w:p w14:paraId="67D30E55" w14:textId="77777777" w:rsidR="00A85123" w:rsidRDefault="00A85123" w:rsidP="005162FA">
            <w:pPr>
              <w:rPr>
                <w:szCs w:val="24"/>
              </w:rPr>
            </w:pPr>
          </w:p>
          <w:p w14:paraId="26D9B7E3" w14:textId="77777777" w:rsidR="00A85123" w:rsidRDefault="00A85123" w:rsidP="005162FA">
            <w:pPr>
              <w:rPr>
                <w:szCs w:val="24"/>
              </w:rPr>
            </w:pPr>
          </w:p>
          <w:p w14:paraId="09704441" w14:textId="77777777" w:rsidR="00A85123" w:rsidRDefault="00A85123" w:rsidP="005162FA">
            <w:pPr>
              <w:rPr>
                <w:szCs w:val="24"/>
              </w:rPr>
            </w:pPr>
          </w:p>
          <w:p w14:paraId="32F71B59" w14:textId="77777777" w:rsidR="00A85123" w:rsidRDefault="00A85123" w:rsidP="005162FA">
            <w:pPr>
              <w:rPr>
                <w:szCs w:val="24"/>
              </w:rPr>
            </w:pPr>
          </w:p>
          <w:p w14:paraId="4CE105D7" w14:textId="77777777" w:rsidR="00A85123" w:rsidRDefault="00A85123" w:rsidP="005162FA">
            <w:pPr>
              <w:rPr>
                <w:szCs w:val="24"/>
              </w:rPr>
            </w:pPr>
          </w:p>
          <w:p w14:paraId="6FA9E125" w14:textId="77777777" w:rsidR="006E38A0" w:rsidRDefault="006E38A0" w:rsidP="005162FA">
            <w:pPr>
              <w:rPr>
                <w:szCs w:val="24"/>
              </w:rPr>
            </w:pPr>
          </w:p>
          <w:p w14:paraId="632F32B0" w14:textId="77777777" w:rsidR="00A85123" w:rsidRPr="00016B9A" w:rsidRDefault="00A85123" w:rsidP="005162FA">
            <w:pPr>
              <w:rPr>
                <w:szCs w:val="24"/>
              </w:rPr>
            </w:pPr>
            <w:r>
              <w:rPr>
                <w:szCs w:val="24"/>
              </w:rPr>
              <w:t>Tie breaker language may be required</w:t>
            </w:r>
            <w:r w:rsidR="001A482A">
              <w:rPr>
                <w:szCs w:val="24"/>
              </w:rPr>
              <w:t>.</w:t>
            </w:r>
          </w:p>
        </w:tc>
      </w:tr>
      <w:tr w:rsidR="00A85123" w:rsidRPr="00016B9A" w14:paraId="72884708" w14:textId="77777777">
        <w:tc>
          <w:tcPr>
            <w:tcW w:w="2718" w:type="dxa"/>
          </w:tcPr>
          <w:p w14:paraId="541FF533" w14:textId="0A60CFB1" w:rsidR="00A85123" w:rsidRDefault="00A85123" w:rsidP="005162FA">
            <w:pPr>
              <w:numPr>
                <w:ilvl w:val="0"/>
                <w:numId w:val="2"/>
              </w:numPr>
              <w:rPr>
                <w:szCs w:val="24"/>
              </w:rPr>
            </w:pPr>
            <w:r>
              <w:rPr>
                <w:szCs w:val="24"/>
              </w:rPr>
              <w:t xml:space="preserve">Hours of work and </w:t>
            </w:r>
            <w:r w:rsidR="00772283">
              <w:rPr>
                <w:szCs w:val="24"/>
              </w:rPr>
              <w:t>o</w:t>
            </w:r>
            <w:r>
              <w:rPr>
                <w:szCs w:val="24"/>
              </w:rPr>
              <w:t>vertime</w:t>
            </w:r>
          </w:p>
          <w:p w14:paraId="690E9731" w14:textId="77777777" w:rsidR="00A85123" w:rsidRDefault="00A85123" w:rsidP="005162FA">
            <w:pPr>
              <w:rPr>
                <w:szCs w:val="24"/>
              </w:rPr>
            </w:pPr>
          </w:p>
          <w:p w14:paraId="6FCB21B1" w14:textId="0C002C25" w:rsidR="00A85123" w:rsidRPr="00016B9A" w:rsidRDefault="00A85123" w:rsidP="005162FA">
            <w:pPr>
              <w:rPr>
                <w:szCs w:val="24"/>
              </w:rPr>
            </w:pPr>
            <w:r>
              <w:rPr>
                <w:szCs w:val="24"/>
              </w:rPr>
              <w:t>1</w:t>
            </w:r>
            <w:r w:rsidR="008E6FAB">
              <w:rPr>
                <w:szCs w:val="24"/>
              </w:rPr>
              <w:t>6</w:t>
            </w:r>
            <w:r>
              <w:rPr>
                <w:szCs w:val="24"/>
              </w:rPr>
              <w:t>.07 provides for a review of a route by employee and supervisor</w:t>
            </w:r>
            <w:r w:rsidR="004D6C40">
              <w:rPr>
                <w:szCs w:val="24"/>
              </w:rPr>
              <w:t xml:space="preserve"> when there is a dispute</w:t>
            </w:r>
            <w:r w:rsidR="00772283">
              <w:rPr>
                <w:szCs w:val="24"/>
              </w:rPr>
              <w:t>.</w:t>
            </w:r>
          </w:p>
        </w:tc>
        <w:tc>
          <w:tcPr>
            <w:tcW w:w="2878" w:type="dxa"/>
          </w:tcPr>
          <w:p w14:paraId="5ED87CE8" w14:textId="77777777" w:rsidR="00A85123" w:rsidRDefault="00A85123" w:rsidP="005162FA">
            <w:pPr>
              <w:rPr>
                <w:szCs w:val="24"/>
              </w:rPr>
            </w:pPr>
          </w:p>
          <w:p w14:paraId="323CC8FE" w14:textId="77777777" w:rsidR="00A85123" w:rsidRDefault="00A85123" w:rsidP="005162FA">
            <w:pPr>
              <w:rPr>
                <w:szCs w:val="24"/>
              </w:rPr>
            </w:pPr>
          </w:p>
          <w:p w14:paraId="60F783A6" w14:textId="77777777" w:rsidR="001A482A" w:rsidRDefault="001A482A" w:rsidP="005162FA">
            <w:pPr>
              <w:rPr>
                <w:szCs w:val="24"/>
              </w:rPr>
            </w:pPr>
          </w:p>
          <w:p w14:paraId="12826D2C" w14:textId="77777777" w:rsidR="00A85123" w:rsidRPr="00016B9A" w:rsidRDefault="00A85123" w:rsidP="005162FA">
            <w:pPr>
              <w:rPr>
                <w:szCs w:val="24"/>
              </w:rPr>
            </w:pPr>
            <w:r>
              <w:rPr>
                <w:szCs w:val="24"/>
              </w:rPr>
              <w:t>Amend to include union representative during dispute of a route.</w:t>
            </w:r>
          </w:p>
        </w:tc>
        <w:tc>
          <w:tcPr>
            <w:tcW w:w="3260" w:type="dxa"/>
          </w:tcPr>
          <w:p w14:paraId="30A2D9BF" w14:textId="77777777" w:rsidR="00A85123" w:rsidRPr="00016B9A" w:rsidRDefault="00A85123" w:rsidP="005162FA">
            <w:pPr>
              <w:rPr>
                <w:szCs w:val="24"/>
              </w:rPr>
            </w:pPr>
          </w:p>
        </w:tc>
      </w:tr>
      <w:tr w:rsidR="00A85123" w:rsidRPr="00016B9A" w14:paraId="7953AEA2" w14:textId="77777777">
        <w:tc>
          <w:tcPr>
            <w:tcW w:w="2718" w:type="dxa"/>
          </w:tcPr>
          <w:p w14:paraId="7119E528" w14:textId="3F0C6090" w:rsidR="00A85123" w:rsidRDefault="00A85123" w:rsidP="005162FA">
            <w:pPr>
              <w:numPr>
                <w:ilvl w:val="0"/>
                <w:numId w:val="2"/>
              </w:numPr>
              <w:rPr>
                <w:szCs w:val="24"/>
              </w:rPr>
            </w:pPr>
            <w:r>
              <w:rPr>
                <w:szCs w:val="24"/>
              </w:rPr>
              <w:t xml:space="preserve">Leaves of </w:t>
            </w:r>
            <w:r w:rsidR="00772283">
              <w:rPr>
                <w:szCs w:val="24"/>
              </w:rPr>
              <w:t>a</w:t>
            </w:r>
            <w:r>
              <w:rPr>
                <w:szCs w:val="24"/>
              </w:rPr>
              <w:t>bsence</w:t>
            </w:r>
          </w:p>
          <w:p w14:paraId="09791510" w14:textId="77777777" w:rsidR="00A85123" w:rsidRDefault="00A85123" w:rsidP="005162FA">
            <w:pPr>
              <w:rPr>
                <w:szCs w:val="24"/>
              </w:rPr>
            </w:pPr>
          </w:p>
          <w:p w14:paraId="0529BF16" w14:textId="77777777" w:rsidR="00A85123" w:rsidRDefault="00A85123" w:rsidP="005162FA">
            <w:pPr>
              <w:rPr>
                <w:szCs w:val="24"/>
              </w:rPr>
            </w:pPr>
            <w:r>
              <w:rPr>
                <w:szCs w:val="24"/>
              </w:rPr>
              <w:t>1</w:t>
            </w:r>
            <w:r w:rsidR="008E6FAB">
              <w:rPr>
                <w:szCs w:val="24"/>
              </w:rPr>
              <w:t>7</w:t>
            </w:r>
            <w:r>
              <w:rPr>
                <w:szCs w:val="24"/>
              </w:rPr>
              <w:t>.04 defines “immediate family”.</w:t>
            </w:r>
          </w:p>
          <w:p w14:paraId="2D947247" w14:textId="77777777" w:rsidR="00A85123" w:rsidRDefault="00A85123" w:rsidP="005162FA">
            <w:pPr>
              <w:rPr>
                <w:szCs w:val="24"/>
              </w:rPr>
            </w:pPr>
          </w:p>
          <w:p w14:paraId="32F0EBFB" w14:textId="77777777" w:rsidR="00A85123" w:rsidRDefault="00A85123" w:rsidP="005162FA">
            <w:pPr>
              <w:rPr>
                <w:szCs w:val="24"/>
              </w:rPr>
            </w:pPr>
          </w:p>
          <w:p w14:paraId="5F99BC05" w14:textId="746CB556" w:rsidR="00A85123" w:rsidRDefault="00A85123" w:rsidP="005162FA">
            <w:pPr>
              <w:rPr>
                <w:szCs w:val="24"/>
              </w:rPr>
            </w:pPr>
            <w:r>
              <w:rPr>
                <w:szCs w:val="24"/>
              </w:rPr>
              <w:t>1</w:t>
            </w:r>
            <w:r w:rsidR="008E6FAB">
              <w:rPr>
                <w:szCs w:val="24"/>
              </w:rPr>
              <w:t>7</w:t>
            </w:r>
            <w:r>
              <w:rPr>
                <w:szCs w:val="24"/>
              </w:rPr>
              <w:t>.05 provides for 14 days leave</w:t>
            </w:r>
            <w:r w:rsidR="00772283">
              <w:rPr>
                <w:szCs w:val="24"/>
              </w:rPr>
              <w:t>.</w:t>
            </w:r>
          </w:p>
          <w:p w14:paraId="27CF02BB" w14:textId="77777777" w:rsidR="00A85123" w:rsidRDefault="00A85123" w:rsidP="005162FA">
            <w:pPr>
              <w:rPr>
                <w:szCs w:val="24"/>
              </w:rPr>
            </w:pPr>
          </w:p>
          <w:p w14:paraId="4BA87D86" w14:textId="77777777" w:rsidR="00A85123" w:rsidRPr="00016B9A" w:rsidRDefault="00A85123" w:rsidP="005162FA">
            <w:pPr>
              <w:rPr>
                <w:szCs w:val="24"/>
              </w:rPr>
            </w:pPr>
          </w:p>
        </w:tc>
        <w:tc>
          <w:tcPr>
            <w:tcW w:w="2878" w:type="dxa"/>
          </w:tcPr>
          <w:p w14:paraId="19E4635C" w14:textId="77777777" w:rsidR="00A85123" w:rsidRDefault="00A85123" w:rsidP="005162FA">
            <w:pPr>
              <w:rPr>
                <w:szCs w:val="24"/>
              </w:rPr>
            </w:pPr>
          </w:p>
          <w:p w14:paraId="69C4868D" w14:textId="77777777" w:rsidR="00A85123" w:rsidRDefault="00A85123" w:rsidP="005162FA">
            <w:pPr>
              <w:rPr>
                <w:szCs w:val="24"/>
              </w:rPr>
            </w:pPr>
          </w:p>
          <w:p w14:paraId="336AD007" w14:textId="77777777" w:rsidR="00A85123" w:rsidRDefault="00A85123" w:rsidP="005162FA">
            <w:pPr>
              <w:rPr>
                <w:szCs w:val="24"/>
              </w:rPr>
            </w:pPr>
            <w:r>
              <w:rPr>
                <w:szCs w:val="24"/>
              </w:rPr>
              <w:t>Review provincial employment standards act for compliance.</w:t>
            </w:r>
          </w:p>
          <w:p w14:paraId="23BB593D" w14:textId="77777777" w:rsidR="00A85123" w:rsidRDefault="00A85123" w:rsidP="005162FA">
            <w:pPr>
              <w:rPr>
                <w:szCs w:val="24"/>
              </w:rPr>
            </w:pPr>
          </w:p>
          <w:p w14:paraId="655B3194" w14:textId="7C3D66AE" w:rsidR="00A85123" w:rsidRDefault="00A85123" w:rsidP="005162FA">
            <w:pPr>
              <w:rPr>
                <w:szCs w:val="24"/>
              </w:rPr>
            </w:pPr>
            <w:r>
              <w:rPr>
                <w:szCs w:val="24"/>
              </w:rPr>
              <w:t>Request for leaves if elected to public office</w:t>
            </w:r>
            <w:r w:rsidR="00772283">
              <w:rPr>
                <w:szCs w:val="24"/>
              </w:rPr>
              <w:t>.</w:t>
            </w:r>
          </w:p>
          <w:p w14:paraId="7689F259" w14:textId="77777777" w:rsidR="00A85123" w:rsidRDefault="00A85123" w:rsidP="005162FA">
            <w:pPr>
              <w:rPr>
                <w:szCs w:val="24"/>
              </w:rPr>
            </w:pPr>
          </w:p>
          <w:p w14:paraId="25233CA4" w14:textId="77777777" w:rsidR="00A85123" w:rsidRPr="00016B9A" w:rsidRDefault="00B47830" w:rsidP="005162FA">
            <w:pPr>
              <w:rPr>
                <w:szCs w:val="24"/>
              </w:rPr>
            </w:pPr>
            <w:r>
              <w:rPr>
                <w:szCs w:val="24"/>
              </w:rPr>
              <w:t>Negotiate up to 10 paid days of leave.</w:t>
            </w:r>
          </w:p>
        </w:tc>
        <w:tc>
          <w:tcPr>
            <w:tcW w:w="3260" w:type="dxa"/>
          </w:tcPr>
          <w:p w14:paraId="53DA203E" w14:textId="77777777" w:rsidR="00A85123" w:rsidRDefault="00A85123" w:rsidP="005162FA">
            <w:pPr>
              <w:rPr>
                <w:szCs w:val="24"/>
              </w:rPr>
            </w:pPr>
          </w:p>
          <w:p w14:paraId="7213BAFE" w14:textId="77777777" w:rsidR="00A85123" w:rsidRDefault="00A85123" w:rsidP="005162FA">
            <w:pPr>
              <w:rPr>
                <w:szCs w:val="24"/>
              </w:rPr>
            </w:pPr>
          </w:p>
          <w:p w14:paraId="79F9A59F" w14:textId="6C0F967C" w:rsidR="00A85123" w:rsidRPr="00016B9A" w:rsidRDefault="00A85123" w:rsidP="005162FA">
            <w:pPr>
              <w:rPr>
                <w:szCs w:val="24"/>
              </w:rPr>
            </w:pPr>
            <w:r>
              <w:rPr>
                <w:szCs w:val="24"/>
              </w:rPr>
              <w:t>Amend to lesser time period</w:t>
            </w:r>
            <w:r w:rsidR="00772283">
              <w:rPr>
                <w:szCs w:val="24"/>
              </w:rPr>
              <w:t>.</w:t>
            </w:r>
          </w:p>
        </w:tc>
      </w:tr>
      <w:tr w:rsidR="00A85123" w:rsidRPr="00016B9A" w14:paraId="57B32F74" w14:textId="77777777">
        <w:tc>
          <w:tcPr>
            <w:tcW w:w="2718" w:type="dxa"/>
          </w:tcPr>
          <w:p w14:paraId="1A5F7005" w14:textId="58E1550B" w:rsidR="00A85123" w:rsidRDefault="00A85123" w:rsidP="005162FA">
            <w:pPr>
              <w:numPr>
                <w:ilvl w:val="0"/>
                <w:numId w:val="2"/>
              </w:numPr>
              <w:rPr>
                <w:szCs w:val="24"/>
              </w:rPr>
            </w:pPr>
            <w:r>
              <w:rPr>
                <w:szCs w:val="24"/>
              </w:rPr>
              <w:t xml:space="preserve">Job </w:t>
            </w:r>
            <w:r w:rsidR="00772283">
              <w:rPr>
                <w:szCs w:val="24"/>
              </w:rPr>
              <w:t>p</w:t>
            </w:r>
            <w:r>
              <w:rPr>
                <w:szCs w:val="24"/>
              </w:rPr>
              <w:t>osting</w:t>
            </w:r>
          </w:p>
          <w:p w14:paraId="5A592A56" w14:textId="77777777" w:rsidR="00A85123" w:rsidRDefault="00A85123" w:rsidP="005162FA">
            <w:pPr>
              <w:rPr>
                <w:szCs w:val="24"/>
              </w:rPr>
            </w:pPr>
          </w:p>
          <w:p w14:paraId="29B9F9C3" w14:textId="77777777" w:rsidR="00A85123" w:rsidRPr="00016B9A" w:rsidRDefault="00A85123" w:rsidP="005162FA">
            <w:pPr>
              <w:rPr>
                <w:szCs w:val="24"/>
              </w:rPr>
            </w:pPr>
            <w:r>
              <w:rPr>
                <w:szCs w:val="24"/>
              </w:rPr>
              <w:t>Provides for the process of employees applying and obtaining a route.</w:t>
            </w:r>
            <w:r w:rsidR="00F32242">
              <w:rPr>
                <w:szCs w:val="24"/>
              </w:rPr>
              <w:t xml:space="preserve"> </w:t>
            </w:r>
            <w:r>
              <w:rPr>
                <w:szCs w:val="24"/>
              </w:rPr>
              <w:t>Routes are not assigned by seniority</w:t>
            </w:r>
            <w:r w:rsidR="008E6FAB">
              <w:rPr>
                <w:szCs w:val="24"/>
              </w:rPr>
              <w:t>.</w:t>
            </w:r>
            <w:r>
              <w:rPr>
                <w:szCs w:val="24"/>
              </w:rPr>
              <w:t xml:space="preserve"> </w:t>
            </w:r>
            <w:r w:rsidR="008E6FAB">
              <w:rPr>
                <w:szCs w:val="24"/>
              </w:rPr>
              <w:t>E</w:t>
            </w:r>
            <w:r>
              <w:rPr>
                <w:szCs w:val="24"/>
              </w:rPr>
              <w:t>mployees are restricted when they can reapply. Employees cannot apply if on current route for less than two years, and if successful cannot apply for another opening for two years.</w:t>
            </w:r>
          </w:p>
        </w:tc>
        <w:tc>
          <w:tcPr>
            <w:tcW w:w="2878" w:type="dxa"/>
          </w:tcPr>
          <w:p w14:paraId="5EAF837B" w14:textId="77777777" w:rsidR="00A85123" w:rsidRDefault="00A85123" w:rsidP="005162FA">
            <w:pPr>
              <w:rPr>
                <w:szCs w:val="24"/>
              </w:rPr>
            </w:pPr>
          </w:p>
          <w:p w14:paraId="0E53F721" w14:textId="77777777" w:rsidR="00A85123" w:rsidRDefault="00A85123" w:rsidP="005162FA">
            <w:pPr>
              <w:rPr>
                <w:szCs w:val="24"/>
              </w:rPr>
            </w:pPr>
          </w:p>
          <w:p w14:paraId="463C609D" w14:textId="77777777" w:rsidR="00A85123" w:rsidRDefault="00A85123" w:rsidP="005162FA">
            <w:pPr>
              <w:rPr>
                <w:szCs w:val="24"/>
              </w:rPr>
            </w:pPr>
            <w:r>
              <w:rPr>
                <w:szCs w:val="24"/>
              </w:rPr>
              <w:t>Amend to have employees placed by seniority.</w:t>
            </w:r>
          </w:p>
          <w:p w14:paraId="155346A6" w14:textId="77777777" w:rsidR="00A85123" w:rsidRDefault="00A85123" w:rsidP="005162FA">
            <w:pPr>
              <w:rPr>
                <w:szCs w:val="24"/>
              </w:rPr>
            </w:pPr>
          </w:p>
          <w:p w14:paraId="36C9F917" w14:textId="77777777" w:rsidR="00A85123" w:rsidRDefault="00A85123" w:rsidP="005162FA">
            <w:pPr>
              <w:rPr>
                <w:szCs w:val="24"/>
              </w:rPr>
            </w:pPr>
            <w:r>
              <w:rPr>
                <w:szCs w:val="24"/>
              </w:rPr>
              <w:t>Amend to be able to post for secondary openings</w:t>
            </w:r>
            <w:r w:rsidR="001A482A">
              <w:rPr>
                <w:szCs w:val="24"/>
              </w:rPr>
              <w:t>.</w:t>
            </w:r>
          </w:p>
          <w:p w14:paraId="7D65B654" w14:textId="77777777" w:rsidR="00A85123" w:rsidRDefault="00A85123" w:rsidP="005162FA">
            <w:pPr>
              <w:rPr>
                <w:szCs w:val="24"/>
              </w:rPr>
            </w:pPr>
          </w:p>
          <w:p w14:paraId="42109F97" w14:textId="77777777" w:rsidR="00A85123" w:rsidRDefault="00A85123" w:rsidP="005162FA">
            <w:pPr>
              <w:rPr>
                <w:szCs w:val="24"/>
              </w:rPr>
            </w:pPr>
            <w:r>
              <w:rPr>
                <w:szCs w:val="24"/>
              </w:rPr>
              <w:t>Amend to provide for 1 year to reapply.</w:t>
            </w:r>
          </w:p>
          <w:p w14:paraId="12C72D10" w14:textId="77777777" w:rsidR="00A85123" w:rsidRDefault="00A85123" w:rsidP="005162FA">
            <w:pPr>
              <w:rPr>
                <w:szCs w:val="24"/>
              </w:rPr>
            </w:pPr>
          </w:p>
          <w:p w14:paraId="7E18840B" w14:textId="7D5F6A7B" w:rsidR="00985548" w:rsidRPr="00016B9A" w:rsidRDefault="00A85123" w:rsidP="005162FA">
            <w:pPr>
              <w:rPr>
                <w:szCs w:val="24"/>
              </w:rPr>
            </w:pPr>
            <w:r>
              <w:rPr>
                <w:szCs w:val="24"/>
              </w:rPr>
              <w:t>Amend to include that</w:t>
            </w:r>
            <w:r w:rsidR="00F03784">
              <w:rPr>
                <w:szCs w:val="24"/>
              </w:rPr>
              <w:t xml:space="preserve"> </w:t>
            </w:r>
            <w:r>
              <w:rPr>
                <w:szCs w:val="24"/>
              </w:rPr>
              <w:t>permanent openings be posted for a defined period of time</w:t>
            </w:r>
          </w:p>
        </w:tc>
        <w:tc>
          <w:tcPr>
            <w:tcW w:w="3260" w:type="dxa"/>
          </w:tcPr>
          <w:p w14:paraId="0D8E93E8" w14:textId="77777777" w:rsidR="00A85123" w:rsidRDefault="00A85123" w:rsidP="005162FA">
            <w:pPr>
              <w:rPr>
                <w:szCs w:val="24"/>
              </w:rPr>
            </w:pPr>
          </w:p>
          <w:p w14:paraId="31CCF324" w14:textId="77777777" w:rsidR="00A85123" w:rsidRDefault="00A85123" w:rsidP="005162FA">
            <w:pPr>
              <w:rPr>
                <w:szCs w:val="24"/>
              </w:rPr>
            </w:pPr>
          </w:p>
          <w:p w14:paraId="1E9866F9" w14:textId="77777777" w:rsidR="00A85123" w:rsidRPr="00016B9A" w:rsidRDefault="00A85123" w:rsidP="005162FA">
            <w:pPr>
              <w:rPr>
                <w:szCs w:val="24"/>
              </w:rPr>
            </w:pPr>
            <w:r>
              <w:rPr>
                <w:szCs w:val="24"/>
              </w:rPr>
              <w:t>Management would prefer to ha</w:t>
            </w:r>
            <w:r w:rsidR="008E6FAB">
              <w:rPr>
                <w:szCs w:val="24"/>
              </w:rPr>
              <w:t>ve</w:t>
            </w:r>
            <w:r>
              <w:rPr>
                <w:szCs w:val="24"/>
              </w:rPr>
              <w:t xml:space="preserve"> a sufficient ability clause, particularly if the union demands placement by seniority</w:t>
            </w:r>
            <w:r w:rsidR="001A482A">
              <w:rPr>
                <w:szCs w:val="24"/>
              </w:rPr>
              <w:t>.</w:t>
            </w:r>
          </w:p>
        </w:tc>
      </w:tr>
      <w:tr w:rsidR="00A85123" w:rsidRPr="00016B9A" w14:paraId="5C240C68" w14:textId="77777777">
        <w:tc>
          <w:tcPr>
            <w:tcW w:w="2718" w:type="dxa"/>
          </w:tcPr>
          <w:p w14:paraId="10305C8B" w14:textId="578873F1" w:rsidR="00A85123" w:rsidRPr="00016B9A" w:rsidRDefault="00A85123" w:rsidP="005162FA">
            <w:pPr>
              <w:numPr>
                <w:ilvl w:val="0"/>
                <w:numId w:val="24"/>
              </w:numPr>
              <w:rPr>
                <w:szCs w:val="24"/>
              </w:rPr>
            </w:pPr>
            <w:r>
              <w:rPr>
                <w:szCs w:val="24"/>
              </w:rPr>
              <w:t xml:space="preserve">Employee </w:t>
            </w:r>
            <w:r w:rsidR="00772283">
              <w:rPr>
                <w:szCs w:val="24"/>
              </w:rPr>
              <w:t>b</w:t>
            </w:r>
            <w:r>
              <w:rPr>
                <w:szCs w:val="24"/>
              </w:rPr>
              <w:t>enefits</w:t>
            </w:r>
          </w:p>
        </w:tc>
        <w:tc>
          <w:tcPr>
            <w:tcW w:w="2878" w:type="dxa"/>
          </w:tcPr>
          <w:p w14:paraId="2A5B0D73" w14:textId="099ABB5C" w:rsidR="00A85123" w:rsidRDefault="00A85123" w:rsidP="005162FA">
            <w:pPr>
              <w:rPr>
                <w:szCs w:val="24"/>
              </w:rPr>
            </w:pPr>
            <w:r>
              <w:rPr>
                <w:szCs w:val="24"/>
              </w:rPr>
              <w:t>Amend to reduce costs or copay to employees</w:t>
            </w:r>
            <w:r w:rsidR="00772283">
              <w:rPr>
                <w:szCs w:val="24"/>
              </w:rPr>
              <w:t>.</w:t>
            </w:r>
          </w:p>
          <w:p w14:paraId="021FBD2A" w14:textId="77777777" w:rsidR="00985548" w:rsidRPr="00016B9A" w:rsidRDefault="00985548" w:rsidP="005162FA">
            <w:pPr>
              <w:rPr>
                <w:szCs w:val="24"/>
              </w:rPr>
            </w:pPr>
          </w:p>
        </w:tc>
        <w:tc>
          <w:tcPr>
            <w:tcW w:w="3260" w:type="dxa"/>
          </w:tcPr>
          <w:p w14:paraId="16A89335" w14:textId="77777777" w:rsidR="00A85123" w:rsidRPr="00016B9A" w:rsidRDefault="00A85123" w:rsidP="005162FA">
            <w:pPr>
              <w:rPr>
                <w:szCs w:val="24"/>
              </w:rPr>
            </w:pPr>
          </w:p>
        </w:tc>
      </w:tr>
      <w:tr w:rsidR="00A85123" w:rsidRPr="00016B9A" w14:paraId="45947511" w14:textId="77777777">
        <w:tc>
          <w:tcPr>
            <w:tcW w:w="2718" w:type="dxa"/>
          </w:tcPr>
          <w:p w14:paraId="6DFCCC71" w14:textId="28D4C270" w:rsidR="00A85123" w:rsidRDefault="00DB416A" w:rsidP="005162FA">
            <w:pPr>
              <w:rPr>
                <w:szCs w:val="24"/>
              </w:rPr>
            </w:pPr>
            <w:r>
              <w:rPr>
                <w:szCs w:val="24"/>
              </w:rPr>
              <w:t xml:space="preserve">20 </w:t>
            </w:r>
            <w:r w:rsidR="00A85123">
              <w:rPr>
                <w:szCs w:val="24"/>
              </w:rPr>
              <w:t xml:space="preserve">Sick </w:t>
            </w:r>
            <w:r w:rsidR="00772283">
              <w:rPr>
                <w:szCs w:val="24"/>
              </w:rPr>
              <w:t>l</w:t>
            </w:r>
            <w:r w:rsidR="00A85123">
              <w:rPr>
                <w:szCs w:val="24"/>
              </w:rPr>
              <w:t>eave</w:t>
            </w:r>
          </w:p>
          <w:p w14:paraId="163C0304" w14:textId="77777777" w:rsidR="00A85123" w:rsidRDefault="00A85123" w:rsidP="005162FA">
            <w:pPr>
              <w:ind w:left="360"/>
              <w:rPr>
                <w:szCs w:val="24"/>
              </w:rPr>
            </w:pPr>
          </w:p>
          <w:p w14:paraId="174C5C97" w14:textId="77777777" w:rsidR="00A85123" w:rsidRPr="00016B9A" w:rsidRDefault="00A85123" w:rsidP="005162FA">
            <w:pPr>
              <w:rPr>
                <w:szCs w:val="24"/>
              </w:rPr>
            </w:pPr>
            <w:r>
              <w:rPr>
                <w:szCs w:val="24"/>
              </w:rPr>
              <w:t>20.01 Provides for the accumulation of sick days for the calendar year</w:t>
            </w:r>
            <w:r w:rsidR="00B47830">
              <w:rPr>
                <w:szCs w:val="24"/>
              </w:rPr>
              <w:t>.</w:t>
            </w:r>
          </w:p>
        </w:tc>
        <w:tc>
          <w:tcPr>
            <w:tcW w:w="2878" w:type="dxa"/>
          </w:tcPr>
          <w:p w14:paraId="6788BFCE" w14:textId="77777777" w:rsidR="00A85123" w:rsidRDefault="00A85123" w:rsidP="005162FA">
            <w:pPr>
              <w:rPr>
                <w:szCs w:val="24"/>
              </w:rPr>
            </w:pPr>
          </w:p>
          <w:p w14:paraId="04332F76" w14:textId="77777777" w:rsidR="00B47830" w:rsidRDefault="00B47830" w:rsidP="005162FA">
            <w:pPr>
              <w:rPr>
                <w:szCs w:val="24"/>
              </w:rPr>
            </w:pPr>
          </w:p>
          <w:p w14:paraId="3AB06B61" w14:textId="77777777" w:rsidR="00B47830" w:rsidRPr="00016B9A" w:rsidRDefault="00B47830" w:rsidP="005162FA">
            <w:pPr>
              <w:rPr>
                <w:szCs w:val="24"/>
              </w:rPr>
            </w:pPr>
            <w:r>
              <w:rPr>
                <w:szCs w:val="24"/>
              </w:rPr>
              <w:t>Union to demand additional accumulation to 16 hours per month.</w:t>
            </w:r>
          </w:p>
        </w:tc>
        <w:tc>
          <w:tcPr>
            <w:tcW w:w="3260" w:type="dxa"/>
          </w:tcPr>
          <w:p w14:paraId="1D1433D8" w14:textId="77777777" w:rsidR="00A85123" w:rsidRDefault="00A85123" w:rsidP="005162FA">
            <w:pPr>
              <w:rPr>
                <w:szCs w:val="24"/>
              </w:rPr>
            </w:pPr>
          </w:p>
          <w:p w14:paraId="2B15A383" w14:textId="77777777" w:rsidR="00A85123" w:rsidRDefault="00A85123" w:rsidP="005162FA">
            <w:pPr>
              <w:rPr>
                <w:szCs w:val="24"/>
              </w:rPr>
            </w:pPr>
          </w:p>
          <w:p w14:paraId="782E9B59" w14:textId="05340D05" w:rsidR="00A85123" w:rsidRDefault="00DB416A" w:rsidP="005162FA">
            <w:pPr>
              <w:rPr>
                <w:szCs w:val="24"/>
              </w:rPr>
            </w:pPr>
            <w:r>
              <w:rPr>
                <w:szCs w:val="24"/>
              </w:rPr>
              <w:t>Eliminate the carry over of accumulated sick days from one year to the next</w:t>
            </w:r>
            <w:r w:rsidR="00772283">
              <w:rPr>
                <w:szCs w:val="24"/>
              </w:rPr>
              <w:t>.</w:t>
            </w:r>
          </w:p>
          <w:p w14:paraId="2F0A9F77" w14:textId="4B347FC3" w:rsidR="00A85123" w:rsidRPr="00016B9A" w:rsidRDefault="00A85123" w:rsidP="005162FA">
            <w:pPr>
              <w:rPr>
                <w:szCs w:val="24"/>
              </w:rPr>
            </w:pPr>
            <w:r>
              <w:rPr>
                <w:szCs w:val="24"/>
              </w:rPr>
              <w:t>Reduce number of sick days</w:t>
            </w:r>
            <w:r w:rsidR="00772283">
              <w:rPr>
                <w:szCs w:val="24"/>
              </w:rPr>
              <w:t>.</w:t>
            </w:r>
          </w:p>
        </w:tc>
      </w:tr>
      <w:tr w:rsidR="00F15687" w:rsidRPr="00016B9A" w14:paraId="40D92947" w14:textId="77777777">
        <w:tc>
          <w:tcPr>
            <w:tcW w:w="2718" w:type="dxa"/>
          </w:tcPr>
          <w:p w14:paraId="6B5BE909" w14:textId="38E4337C" w:rsidR="00F15687" w:rsidRDefault="00F15687" w:rsidP="005162FA">
            <w:pPr>
              <w:numPr>
                <w:ilvl w:val="0"/>
                <w:numId w:val="25"/>
              </w:numPr>
              <w:rPr>
                <w:szCs w:val="24"/>
              </w:rPr>
            </w:pPr>
            <w:r>
              <w:rPr>
                <w:szCs w:val="24"/>
              </w:rPr>
              <w:t xml:space="preserve">No </w:t>
            </w:r>
            <w:r w:rsidR="00772283">
              <w:rPr>
                <w:szCs w:val="24"/>
              </w:rPr>
              <w:t>d</w:t>
            </w:r>
            <w:r>
              <w:rPr>
                <w:szCs w:val="24"/>
              </w:rPr>
              <w:t>iscrimination</w:t>
            </w:r>
          </w:p>
          <w:p w14:paraId="4007F2A2" w14:textId="77777777" w:rsidR="00F15687" w:rsidRDefault="00F15687" w:rsidP="005162FA">
            <w:pPr>
              <w:ind w:left="360"/>
              <w:rPr>
                <w:szCs w:val="24"/>
              </w:rPr>
            </w:pPr>
          </w:p>
          <w:p w14:paraId="0BF40E24" w14:textId="77777777" w:rsidR="00F15687" w:rsidRPr="00016B9A" w:rsidRDefault="00F15687" w:rsidP="005162FA">
            <w:pPr>
              <w:rPr>
                <w:szCs w:val="24"/>
              </w:rPr>
            </w:pPr>
            <w:r>
              <w:rPr>
                <w:szCs w:val="24"/>
              </w:rPr>
              <w:t>21.02 outlines those individuals who are protected under this Article.</w:t>
            </w:r>
            <w:r w:rsidR="00F32242">
              <w:rPr>
                <w:szCs w:val="24"/>
              </w:rPr>
              <w:t xml:space="preserve"> </w:t>
            </w:r>
            <w:r>
              <w:rPr>
                <w:szCs w:val="24"/>
              </w:rPr>
              <w:t>The individuals protected is often amended by provincial or federal legislation</w:t>
            </w:r>
            <w:r w:rsidR="00DB2D14">
              <w:rPr>
                <w:szCs w:val="24"/>
              </w:rPr>
              <w:t>.</w:t>
            </w:r>
          </w:p>
        </w:tc>
        <w:tc>
          <w:tcPr>
            <w:tcW w:w="2878" w:type="dxa"/>
          </w:tcPr>
          <w:p w14:paraId="2CCF3406" w14:textId="77777777" w:rsidR="00F15687" w:rsidRDefault="00F15687" w:rsidP="005162FA">
            <w:pPr>
              <w:rPr>
                <w:szCs w:val="24"/>
              </w:rPr>
            </w:pPr>
          </w:p>
          <w:p w14:paraId="240BA5D2" w14:textId="77777777" w:rsidR="00F15687" w:rsidRDefault="00F15687" w:rsidP="005162FA">
            <w:pPr>
              <w:rPr>
                <w:szCs w:val="24"/>
              </w:rPr>
            </w:pPr>
          </w:p>
          <w:p w14:paraId="6DE52262" w14:textId="547A8E20" w:rsidR="00F15687" w:rsidRPr="00016B9A" w:rsidRDefault="00F15687" w:rsidP="005162FA">
            <w:pPr>
              <w:rPr>
                <w:szCs w:val="24"/>
              </w:rPr>
            </w:pPr>
            <w:r>
              <w:rPr>
                <w:szCs w:val="24"/>
              </w:rPr>
              <w:t>Amend to indicate any persons protected under the Human Rights Act</w:t>
            </w:r>
            <w:r w:rsidR="00772283">
              <w:rPr>
                <w:szCs w:val="24"/>
              </w:rPr>
              <w:t>.</w:t>
            </w:r>
          </w:p>
        </w:tc>
        <w:tc>
          <w:tcPr>
            <w:tcW w:w="3260" w:type="dxa"/>
          </w:tcPr>
          <w:p w14:paraId="0A64F32E" w14:textId="77777777" w:rsidR="00F15687" w:rsidRDefault="00F15687" w:rsidP="005162FA">
            <w:pPr>
              <w:rPr>
                <w:szCs w:val="24"/>
              </w:rPr>
            </w:pPr>
          </w:p>
          <w:p w14:paraId="5DD1DCA3" w14:textId="77777777" w:rsidR="00F15687" w:rsidRDefault="00F15687" w:rsidP="005162FA">
            <w:pPr>
              <w:rPr>
                <w:szCs w:val="24"/>
              </w:rPr>
            </w:pPr>
          </w:p>
          <w:p w14:paraId="570A4A81" w14:textId="187545DC" w:rsidR="00F15687" w:rsidRPr="00016B9A" w:rsidRDefault="00F15687" w:rsidP="005162FA">
            <w:pPr>
              <w:rPr>
                <w:szCs w:val="24"/>
              </w:rPr>
            </w:pPr>
            <w:r>
              <w:rPr>
                <w:szCs w:val="24"/>
              </w:rPr>
              <w:t>Amend to indicate any persons protected under the Human Rights Act</w:t>
            </w:r>
            <w:r w:rsidR="00772283">
              <w:rPr>
                <w:szCs w:val="24"/>
              </w:rPr>
              <w:t>.</w:t>
            </w:r>
          </w:p>
        </w:tc>
      </w:tr>
      <w:tr w:rsidR="00F15687" w:rsidRPr="00016B9A" w14:paraId="67F75AAB" w14:textId="77777777">
        <w:tc>
          <w:tcPr>
            <w:tcW w:w="2718" w:type="dxa"/>
          </w:tcPr>
          <w:p w14:paraId="661170A4" w14:textId="2597FE81" w:rsidR="00F15687" w:rsidRDefault="00F15687" w:rsidP="005162FA">
            <w:pPr>
              <w:rPr>
                <w:szCs w:val="24"/>
              </w:rPr>
            </w:pPr>
            <w:r>
              <w:rPr>
                <w:szCs w:val="24"/>
              </w:rPr>
              <w:t xml:space="preserve">New </w:t>
            </w:r>
            <w:r w:rsidR="00772283">
              <w:rPr>
                <w:szCs w:val="24"/>
              </w:rPr>
              <w:t>l</w:t>
            </w:r>
            <w:r>
              <w:rPr>
                <w:szCs w:val="24"/>
              </w:rPr>
              <w:t>anguage:</w:t>
            </w:r>
          </w:p>
          <w:p w14:paraId="461B3A57" w14:textId="77777777" w:rsidR="008B3E0F" w:rsidRDefault="008B3E0F" w:rsidP="005162FA">
            <w:pPr>
              <w:rPr>
                <w:szCs w:val="24"/>
              </w:rPr>
            </w:pPr>
          </w:p>
          <w:p w14:paraId="1D99F1A0" w14:textId="139F685B" w:rsidR="00F15687" w:rsidRPr="00016B9A" w:rsidRDefault="00F15687" w:rsidP="005162FA">
            <w:pPr>
              <w:rPr>
                <w:szCs w:val="24"/>
              </w:rPr>
            </w:pPr>
            <w:r>
              <w:rPr>
                <w:szCs w:val="24"/>
              </w:rPr>
              <w:t>Severance</w:t>
            </w:r>
            <w:r w:rsidR="008B3E0F">
              <w:rPr>
                <w:szCs w:val="24"/>
              </w:rPr>
              <w:t xml:space="preserve"> for</w:t>
            </w:r>
            <w:r w:rsidR="00F32242">
              <w:rPr>
                <w:szCs w:val="24"/>
              </w:rPr>
              <w:t xml:space="preserve"> </w:t>
            </w:r>
            <w:r w:rsidR="00772283">
              <w:rPr>
                <w:szCs w:val="24"/>
              </w:rPr>
              <w:t>s</w:t>
            </w:r>
            <w:r w:rsidR="008B3E0F">
              <w:rPr>
                <w:szCs w:val="24"/>
              </w:rPr>
              <w:t>ale</w:t>
            </w:r>
            <w:r>
              <w:rPr>
                <w:szCs w:val="24"/>
              </w:rPr>
              <w:t>/</w:t>
            </w:r>
            <w:r w:rsidR="00772283">
              <w:rPr>
                <w:szCs w:val="24"/>
              </w:rPr>
              <w:t>m</w:t>
            </w:r>
            <w:r>
              <w:rPr>
                <w:szCs w:val="24"/>
              </w:rPr>
              <w:t>erger/</w:t>
            </w:r>
            <w:r w:rsidR="00772283">
              <w:rPr>
                <w:szCs w:val="24"/>
              </w:rPr>
              <w:t>a</w:t>
            </w:r>
            <w:r>
              <w:rPr>
                <w:szCs w:val="24"/>
              </w:rPr>
              <w:t>cquisitions</w:t>
            </w:r>
          </w:p>
          <w:p w14:paraId="35D74EAF" w14:textId="77777777" w:rsidR="00F15687" w:rsidRDefault="00F15687" w:rsidP="005162FA">
            <w:pPr>
              <w:rPr>
                <w:szCs w:val="24"/>
              </w:rPr>
            </w:pPr>
          </w:p>
          <w:p w14:paraId="1FF254F6" w14:textId="77777777" w:rsidR="00F15687" w:rsidRDefault="00F15687" w:rsidP="005162FA">
            <w:pPr>
              <w:rPr>
                <w:szCs w:val="24"/>
              </w:rPr>
            </w:pPr>
          </w:p>
          <w:p w14:paraId="2EB21C7D" w14:textId="77777777" w:rsidR="00F15687" w:rsidRDefault="00F15687" w:rsidP="005162FA">
            <w:pPr>
              <w:rPr>
                <w:szCs w:val="24"/>
              </w:rPr>
            </w:pPr>
          </w:p>
          <w:p w14:paraId="01FBA6F4" w14:textId="77777777" w:rsidR="00F15687" w:rsidRDefault="00F15687" w:rsidP="005162FA">
            <w:pPr>
              <w:rPr>
                <w:szCs w:val="24"/>
              </w:rPr>
            </w:pPr>
          </w:p>
          <w:p w14:paraId="2E409351" w14:textId="77777777" w:rsidR="00F15687" w:rsidRDefault="00F15687" w:rsidP="005162FA">
            <w:pPr>
              <w:rPr>
                <w:szCs w:val="24"/>
              </w:rPr>
            </w:pPr>
          </w:p>
          <w:p w14:paraId="7E605880" w14:textId="77777777" w:rsidR="00F15687" w:rsidRDefault="00F15687" w:rsidP="005162FA">
            <w:pPr>
              <w:rPr>
                <w:szCs w:val="24"/>
              </w:rPr>
            </w:pPr>
          </w:p>
          <w:p w14:paraId="513021AE" w14:textId="392D6508" w:rsidR="00F15687" w:rsidRPr="00016B9A" w:rsidRDefault="00F15687" w:rsidP="005162FA">
            <w:pPr>
              <w:rPr>
                <w:szCs w:val="24"/>
              </w:rPr>
            </w:pPr>
            <w:r w:rsidRPr="00016B9A">
              <w:rPr>
                <w:szCs w:val="24"/>
              </w:rPr>
              <w:t>There is no provision for severance pay, other than that provided in provincial</w:t>
            </w:r>
            <w:r w:rsidR="00772283">
              <w:rPr>
                <w:szCs w:val="24"/>
              </w:rPr>
              <w:t xml:space="preserve"> or territorial </w:t>
            </w:r>
            <w:r w:rsidRPr="00016B9A">
              <w:rPr>
                <w:szCs w:val="24"/>
              </w:rPr>
              <w:t>legislation.</w:t>
            </w:r>
            <w:r w:rsidR="00F32242">
              <w:rPr>
                <w:szCs w:val="24"/>
              </w:rPr>
              <w:t xml:space="preserve"> </w:t>
            </w:r>
          </w:p>
          <w:p w14:paraId="3E8901BA" w14:textId="77777777" w:rsidR="00F15687" w:rsidRPr="00016B9A" w:rsidRDefault="00F15687" w:rsidP="005162FA">
            <w:pPr>
              <w:rPr>
                <w:szCs w:val="24"/>
              </w:rPr>
            </w:pPr>
          </w:p>
          <w:p w14:paraId="29141D87" w14:textId="5C1F6463" w:rsidR="00F15687" w:rsidRPr="00016B9A" w:rsidRDefault="00F15687" w:rsidP="005162FA">
            <w:pPr>
              <w:rPr>
                <w:szCs w:val="24"/>
              </w:rPr>
            </w:pPr>
            <w:r w:rsidRPr="00016B9A">
              <w:rPr>
                <w:szCs w:val="24"/>
              </w:rPr>
              <w:t>Some agreements provide that if an employee is laid</w:t>
            </w:r>
            <w:r w:rsidR="00772283">
              <w:rPr>
                <w:szCs w:val="24"/>
              </w:rPr>
              <w:t xml:space="preserve"> </w:t>
            </w:r>
            <w:r w:rsidRPr="00016B9A">
              <w:rPr>
                <w:szCs w:val="24"/>
              </w:rPr>
              <w:t>off they may give up their recall rights and claim severance pay.</w:t>
            </w:r>
            <w:r w:rsidR="00F32242">
              <w:rPr>
                <w:szCs w:val="24"/>
              </w:rPr>
              <w:t xml:space="preserve"> </w:t>
            </w:r>
          </w:p>
        </w:tc>
        <w:tc>
          <w:tcPr>
            <w:tcW w:w="2878" w:type="dxa"/>
          </w:tcPr>
          <w:p w14:paraId="03BD9F89" w14:textId="77777777" w:rsidR="00F15687" w:rsidRPr="00F32242" w:rsidRDefault="00F15687" w:rsidP="005162FA">
            <w:pPr>
              <w:rPr>
                <w:szCs w:val="24"/>
              </w:rPr>
            </w:pPr>
            <w:r w:rsidRPr="00F32242">
              <w:rPr>
                <w:szCs w:val="24"/>
              </w:rPr>
              <w:lastRenderedPageBreak/>
              <w:t>Union will be seeking additional protection of its members in the event of a sale/merger/or acquisition.</w:t>
            </w:r>
            <w:r w:rsidR="00F32242">
              <w:rPr>
                <w:szCs w:val="24"/>
              </w:rPr>
              <w:t xml:space="preserve"> </w:t>
            </w:r>
            <w:r w:rsidRPr="00F32242">
              <w:rPr>
                <w:szCs w:val="24"/>
              </w:rPr>
              <w:t xml:space="preserve">This protection can include increase in severance, restrictions on contracting </w:t>
            </w:r>
            <w:r w:rsidRPr="00F32242">
              <w:rPr>
                <w:szCs w:val="24"/>
              </w:rPr>
              <w:lastRenderedPageBreak/>
              <w:t>out, and additional benefits in the event of a layoff.</w:t>
            </w:r>
          </w:p>
          <w:p w14:paraId="1C9DF5EE" w14:textId="77777777" w:rsidR="008B3E0F" w:rsidRDefault="008B3E0F" w:rsidP="005162FA">
            <w:pPr>
              <w:rPr>
                <w:szCs w:val="24"/>
              </w:rPr>
            </w:pPr>
          </w:p>
          <w:p w14:paraId="72F076E9" w14:textId="77777777" w:rsidR="00F15687" w:rsidRPr="00016B9A" w:rsidRDefault="00F15687" w:rsidP="005162FA">
            <w:pPr>
              <w:rPr>
                <w:i/>
                <w:szCs w:val="24"/>
              </w:rPr>
            </w:pPr>
            <w:r w:rsidRPr="00016B9A">
              <w:rPr>
                <w:szCs w:val="24"/>
              </w:rPr>
              <w:t>The union would prefer a severance pay provision be added to the agreement</w:t>
            </w:r>
            <w:r w:rsidRPr="00016B9A">
              <w:rPr>
                <w:i/>
                <w:szCs w:val="24"/>
              </w:rPr>
              <w:t>.</w:t>
            </w:r>
          </w:p>
          <w:p w14:paraId="0E0EC57A" w14:textId="77777777" w:rsidR="00F15687" w:rsidRPr="00016B9A" w:rsidRDefault="00F15687" w:rsidP="005162FA">
            <w:pPr>
              <w:rPr>
                <w:szCs w:val="24"/>
              </w:rPr>
            </w:pPr>
          </w:p>
          <w:p w14:paraId="67BAA479" w14:textId="77777777" w:rsidR="00F15687" w:rsidRPr="00016B9A" w:rsidRDefault="00F15687" w:rsidP="005162FA">
            <w:pPr>
              <w:rPr>
                <w:i/>
                <w:szCs w:val="24"/>
              </w:rPr>
            </w:pPr>
          </w:p>
          <w:p w14:paraId="7E4496E9" w14:textId="77777777" w:rsidR="00F15687" w:rsidRPr="00016B9A" w:rsidRDefault="00F15687" w:rsidP="005162FA">
            <w:pPr>
              <w:rPr>
                <w:i/>
                <w:szCs w:val="24"/>
              </w:rPr>
            </w:pPr>
          </w:p>
          <w:p w14:paraId="285E6A7F" w14:textId="77777777" w:rsidR="00F15687" w:rsidRPr="00016B9A" w:rsidRDefault="00F15687" w:rsidP="005162FA">
            <w:pPr>
              <w:rPr>
                <w:i/>
                <w:szCs w:val="24"/>
              </w:rPr>
            </w:pPr>
          </w:p>
          <w:p w14:paraId="49285BBC" w14:textId="77777777" w:rsidR="00F15687" w:rsidRPr="00016B9A" w:rsidRDefault="00F15687" w:rsidP="005162FA">
            <w:pPr>
              <w:rPr>
                <w:i/>
                <w:szCs w:val="24"/>
              </w:rPr>
            </w:pPr>
          </w:p>
          <w:p w14:paraId="2C540DB8" w14:textId="77777777" w:rsidR="00F15687" w:rsidRPr="00016B9A" w:rsidRDefault="00F15687" w:rsidP="005162FA">
            <w:pPr>
              <w:rPr>
                <w:i/>
                <w:szCs w:val="24"/>
              </w:rPr>
            </w:pPr>
          </w:p>
          <w:p w14:paraId="2F9F1E31" w14:textId="77777777" w:rsidR="00F15687" w:rsidRDefault="00F15687" w:rsidP="005162FA">
            <w:pPr>
              <w:rPr>
                <w:szCs w:val="24"/>
              </w:rPr>
            </w:pPr>
            <w:r w:rsidRPr="00016B9A">
              <w:rPr>
                <w:szCs w:val="24"/>
              </w:rPr>
              <w:t>The union may prefer that such a provision be added to the agreement.</w:t>
            </w:r>
          </w:p>
          <w:p w14:paraId="0656092F" w14:textId="77777777" w:rsidR="00F15687" w:rsidRDefault="00F15687" w:rsidP="005162FA">
            <w:pPr>
              <w:rPr>
                <w:szCs w:val="24"/>
              </w:rPr>
            </w:pPr>
          </w:p>
          <w:p w14:paraId="2DAAF936" w14:textId="77777777" w:rsidR="00F15687" w:rsidRPr="00016B9A" w:rsidRDefault="00F15687" w:rsidP="005162FA">
            <w:pPr>
              <w:rPr>
                <w:szCs w:val="24"/>
              </w:rPr>
            </w:pPr>
          </w:p>
        </w:tc>
        <w:tc>
          <w:tcPr>
            <w:tcW w:w="3260" w:type="dxa"/>
          </w:tcPr>
          <w:p w14:paraId="13275BBF" w14:textId="77777777" w:rsidR="00F15687" w:rsidRPr="00016B9A" w:rsidRDefault="00F15687" w:rsidP="005162FA">
            <w:pPr>
              <w:rPr>
                <w:szCs w:val="24"/>
              </w:rPr>
            </w:pPr>
          </w:p>
        </w:tc>
      </w:tr>
    </w:tbl>
    <w:p w14:paraId="175E3960" w14:textId="77777777" w:rsidR="00A40CC7" w:rsidRDefault="00A40CC7" w:rsidP="005162FA">
      <w:pPr>
        <w:rPr>
          <w:b/>
        </w:rPr>
      </w:pPr>
    </w:p>
    <w:p w14:paraId="14CBD6E5" w14:textId="77777777" w:rsidR="00C5776B" w:rsidRPr="00016B9A" w:rsidRDefault="00C5776B" w:rsidP="001E1156">
      <w:pPr>
        <w:jc w:val="both"/>
        <w:rPr>
          <w:b/>
        </w:rPr>
      </w:pPr>
      <w:r w:rsidRPr="00016B9A">
        <w:rPr>
          <w:b/>
        </w:rPr>
        <w:t>Assignment</w:t>
      </w:r>
      <w:r w:rsidR="000C7591">
        <w:rPr>
          <w:b/>
        </w:rPr>
        <w:t xml:space="preserve"> 2:</w:t>
      </w:r>
      <w:r w:rsidR="00F32242">
        <w:rPr>
          <w:b/>
        </w:rPr>
        <w:t xml:space="preserve"> </w:t>
      </w:r>
      <w:r w:rsidRPr="00016B9A">
        <w:rPr>
          <w:b/>
        </w:rPr>
        <w:t xml:space="preserve">Contract Negotiation </w:t>
      </w:r>
    </w:p>
    <w:p w14:paraId="6AFFB973" w14:textId="77777777" w:rsidR="00C5776B" w:rsidRPr="00016B9A" w:rsidRDefault="00C5776B" w:rsidP="001E1156">
      <w:pPr>
        <w:jc w:val="both"/>
        <w:rPr>
          <w:b/>
        </w:rPr>
      </w:pPr>
    </w:p>
    <w:p w14:paraId="6F7A5BB3" w14:textId="77777777" w:rsidR="00C5776B" w:rsidRPr="00016B9A" w:rsidRDefault="00C5776B" w:rsidP="001E1156">
      <w:pPr>
        <w:jc w:val="both"/>
      </w:pPr>
      <w:r w:rsidRPr="00016B9A">
        <w:rPr>
          <w:b/>
        </w:rPr>
        <w:t>Value:</w:t>
      </w:r>
      <w:r w:rsidRPr="00016B9A">
        <w:t xml:space="preserve"> </w:t>
      </w:r>
    </w:p>
    <w:p w14:paraId="441CC3A9" w14:textId="12D29228" w:rsidR="00C5776B" w:rsidRPr="00016B9A" w:rsidRDefault="00C5776B" w:rsidP="001E1156">
      <w:pPr>
        <w:jc w:val="both"/>
      </w:pPr>
      <w:r w:rsidRPr="00016B9A">
        <w:t xml:space="preserve">In this assignment union and management teams will negotiate with a team representing the other side and attempt to negotiate a renewal of the collective agreement in </w:t>
      </w:r>
      <w:r w:rsidRPr="00F03784">
        <w:t>Appendix C of the text.</w:t>
      </w:r>
      <w:r w:rsidR="00F32242">
        <w:t xml:space="preserve"> </w:t>
      </w:r>
      <w:r w:rsidRPr="00016B9A">
        <w:t>There are three steps in this assignment.</w:t>
      </w:r>
    </w:p>
    <w:p w14:paraId="1E8AF7F3" w14:textId="77777777" w:rsidR="00C5776B" w:rsidRPr="00016B9A" w:rsidRDefault="00C5776B" w:rsidP="001E1156">
      <w:pPr>
        <w:jc w:val="both"/>
      </w:pPr>
    </w:p>
    <w:p w14:paraId="5456D8AD" w14:textId="77777777" w:rsidR="00C5776B" w:rsidRPr="00016B9A" w:rsidRDefault="00C5776B" w:rsidP="001E1156">
      <w:pPr>
        <w:jc w:val="both"/>
      </w:pPr>
      <w:r w:rsidRPr="00016B9A">
        <w:t>1. Each team will review the background information, the current agreement, and the confidential instructions provided.</w:t>
      </w:r>
      <w:r w:rsidR="00F32242">
        <w:t xml:space="preserve"> </w:t>
      </w:r>
      <w:r w:rsidRPr="00016B9A">
        <w:t>The team will prepare a set of contract demands or proposals that will be presented to the other team and the instructor on [insert date].</w:t>
      </w:r>
      <w:r w:rsidR="00F32242">
        <w:t xml:space="preserve"> </w:t>
      </w:r>
      <w:r w:rsidRPr="00016B9A">
        <w:t>The contract demands or proposals should incorporate any suggestions or instructions provided in the confidential instructions.</w:t>
      </w:r>
      <w:r w:rsidR="00F32242">
        <w:t xml:space="preserve"> </w:t>
      </w:r>
      <w:r w:rsidRPr="00016B9A">
        <w:t>The demands or proposals should follow the order of the collective agreement.</w:t>
      </w:r>
      <w:r w:rsidR="00F32242">
        <w:t xml:space="preserve"> </w:t>
      </w:r>
      <w:r w:rsidRPr="00016B9A">
        <w:t>Demands relating to any new terms for the agreement may be placed at the end of the proposal. The proposals or demands should be presented in the form of a memo to the other side, and the format is as follows:</w:t>
      </w:r>
    </w:p>
    <w:p w14:paraId="22C355EB" w14:textId="77777777" w:rsidR="00C5776B" w:rsidRPr="00016B9A" w:rsidRDefault="00C5776B" w:rsidP="001E1156">
      <w:pPr>
        <w:jc w:val="both"/>
      </w:pPr>
    </w:p>
    <w:p w14:paraId="3AC3CF85" w14:textId="77777777" w:rsidR="00C5776B" w:rsidRPr="00016B9A" w:rsidRDefault="00C5776B" w:rsidP="001E1156">
      <w:pPr>
        <w:jc w:val="both"/>
        <w:rPr>
          <w:i/>
        </w:rPr>
      </w:pPr>
      <w:r w:rsidRPr="00016B9A">
        <w:rPr>
          <w:i/>
        </w:rPr>
        <w:t>The [Union or Employer] proposes that the current collective agreement be renewed with the following changes and additions:</w:t>
      </w:r>
    </w:p>
    <w:p w14:paraId="04FCEF2C" w14:textId="77777777" w:rsidR="00C5776B" w:rsidRPr="00016B9A" w:rsidRDefault="00C5776B" w:rsidP="001E1156">
      <w:pPr>
        <w:numPr>
          <w:ilvl w:val="0"/>
          <w:numId w:val="6"/>
        </w:numPr>
        <w:jc w:val="both"/>
        <w:rPr>
          <w:i/>
        </w:rPr>
      </w:pPr>
      <w:r w:rsidRPr="00016B9A">
        <w:rPr>
          <w:i/>
        </w:rPr>
        <w:t>Article ____ shall be amended to provide that the first Monday in August is a paid holiday.</w:t>
      </w:r>
      <w:r w:rsidR="00F32242">
        <w:rPr>
          <w:i/>
        </w:rPr>
        <w:t xml:space="preserve"> </w:t>
      </w:r>
    </w:p>
    <w:p w14:paraId="767013E4" w14:textId="77777777" w:rsidR="00C5776B" w:rsidRPr="00016B9A" w:rsidRDefault="00C5776B" w:rsidP="001E1156">
      <w:pPr>
        <w:numPr>
          <w:ilvl w:val="0"/>
          <w:numId w:val="6"/>
        </w:numPr>
        <w:jc w:val="both"/>
        <w:rPr>
          <w:i/>
        </w:rPr>
      </w:pPr>
      <w:r w:rsidRPr="00016B9A">
        <w:rPr>
          <w:i/>
        </w:rPr>
        <w:t>An article shall be added to the collective agreement providing for the distribution of overtime on the following basis:</w:t>
      </w:r>
    </w:p>
    <w:p w14:paraId="44B818C6" w14:textId="77777777" w:rsidR="00C5776B" w:rsidRPr="00016B9A" w:rsidRDefault="00C5776B" w:rsidP="001E1156">
      <w:pPr>
        <w:jc w:val="both"/>
        <w:rPr>
          <w:b/>
        </w:rPr>
      </w:pPr>
    </w:p>
    <w:p w14:paraId="659B4303" w14:textId="77777777" w:rsidR="00C5776B" w:rsidRPr="00016B9A" w:rsidRDefault="00C5776B" w:rsidP="001E1156">
      <w:pPr>
        <w:jc w:val="both"/>
      </w:pPr>
      <w:r w:rsidRPr="00016B9A">
        <w:t>2. The teams will meet and attempt to negotiate a renewal of the agreement by the strike or lockout deadline [insert date and time].</w:t>
      </w:r>
      <w:r w:rsidR="00F32242">
        <w:t xml:space="preserve"> </w:t>
      </w:r>
      <w:r w:rsidRPr="00016B9A">
        <w:t>During the negotiation process union and management teams will have to meet on their own to discuss tactics, demands, concessions, and possible terms of settlement.</w:t>
      </w:r>
      <w:r w:rsidR="00F32242">
        <w:t xml:space="preserve"> </w:t>
      </w:r>
      <w:r w:rsidRPr="00016B9A">
        <w:t>When the teams have negotiated an agreement, the Notice of Agreement provided should be completed and signed.</w:t>
      </w:r>
      <w:r w:rsidR="00F32242">
        <w:t xml:space="preserve"> </w:t>
      </w:r>
    </w:p>
    <w:p w14:paraId="1066B730" w14:textId="77777777" w:rsidR="00C5776B" w:rsidRPr="00016B9A" w:rsidRDefault="00C5776B" w:rsidP="001E1156">
      <w:pPr>
        <w:jc w:val="both"/>
      </w:pPr>
    </w:p>
    <w:p w14:paraId="4F8E71E5" w14:textId="77777777" w:rsidR="00C5776B" w:rsidRPr="00016B9A" w:rsidRDefault="00C5776B" w:rsidP="001E1156">
      <w:pPr>
        <w:jc w:val="both"/>
      </w:pPr>
      <w:r w:rsidRPr="00016B9A">
        <w:lastRenderedPageBreak/>
        <w:t>3. After reaching an agreement the teams will complete and submit the following documentation on [insert date].</w:t>
      </w:r>
      <w:r w:rsidR="00F32242">
        <w:t xml:space="preserve"> </w:t>
      </w:r>
    </w:p>
    <w:p w14:paraId="26B446A5" w14:textId="3B5B024E" w:rsidR="00C5776B" w:rsidRPr="00016B9A" w:rsidRDefault="00C5776B" w:rsidP="005162FA">
      <w:pPr>
        <w:numPr>
          <w:ilvl w:val="0"/>
          <w:numId w:val="27"/>
        </w:numPr>
        <w:jc w:val="both"/>
      </w:pPr>
      <w:r w:rsidRPr="00016B9A">
        <w:t>A completed copy of the Notice of Agreement</w:t>
      </w:r>
      <w:r w:rsidR="00772283">
        <w:t>;</w:t>
      </w:r>
    </w:p>
    <w:p w14:paraId="6D06E35B" w14:textId="2D744A19" w:rsidR="00C5776B" w:rsidRPr="00016B9A" w:rsidRDefault="00C5776B" w:rsidP="005162FA">
      <w:pPr>
        <w:numPr>
          <w:ilvl w:val="0"/>
          <w:numId w:val="27"/>
        </w:numPr>
        <w:jc w:val="both"/>
      </w:pPr>
      <w:r w:rsidRPr="00016B9A">
        <w:t>Memorandum of Settlement.</w:t>
      </w:r>
      <w:r w:rsidR="00F32242">
        <w:t xml:space="preserve"> </w:t>
      </w:r>
      <w:r w:rsidRPr="00016B9A">
        <w:t>Each team will submit a</w:t>
      </w:r>
      <w:r>
        <w:t xml:space="preserve"> </w:t>
      </w:r>
      <w:r w:rsidRPr="00016B9A">
        <w:t>Memorandum of Settlement, which has been initialled by the other side.</w:t>
      </w:r>
      <w:r w:rsidR="00F32242">
        <w:t xml:space="preserve"> </w:t>
      </w:r>
      <w:r w:rsidRPr="00016B9A">
        <w:t>An illustration of Memorandum of Settlement is provided in Figure 8-</w:t>
      </w:r>
      <w:r w:rsidR="000C7591">
        <w:t>10</w:t>
      </w:r>
      <w:r w:rsidRPr="00016B9A">
        <w:t xml:space="preserve"> of the text.</w:t>
      </w:r>
      <w:r w:rsidR="00F32242">
        <w:t xml:space="preserve"> </w:t>
      </w:r>
      <w:r w:rsidRPr="00016B9A">
        <w:t>If the parties have a disagreement on the Memorandum of Settlement they will meet with the instructor</w:t>
      </w:r>
      <w:r w:rsidR="00772283">
        <w:t>; and</w:t>
      </w:r>
    </w:p>
    <w:p w14:paraId="7531AB4B" w14:textId="484BE0B3" w:rsidR="001E1156" w:rsidRPr="00772283" w:rsidRDefault="00C5776B" w:rsidP="005162FA">
      <w:pPr>
        <w:numPr>
          <w:ilvl w:val="0"/>
          <w:numId w:val="27"/>
        </w:numPr>
        <w:jc w:val="both"/>
        <w:rPr>
          <w:b/>
        </w:rPr>
      </w:pPr>
      <w:r w:rsidRPr="00016B9A">
        <w:t>Student peer evaluation</w:t>
      </w:r>
      <w:r w:rsidR="00772283">
        <w:t>s, team log, and LMS file deposited</w:t>
      </w:r>
      <w:r w:rsidRPr="00016B9A">
        <w:t xml:space="preserve"> are </w:t>
      </w:r>
      <w:r w:rsidR="00772283">
        <w:t>submitted to the instructor</w:t>
      </w:r>
      <w:r w:rsidRPr="00016B9A">
        <w:t>.</w:t>
      </w:r>
      <w:r w:rsidR="00F32242">
        <w:t xml:space="preserve"> </w:t>
      </w:r>
      <w:r w:rsidRPr="00772283">
        <w:rPr>
          <w:b/>
        </w:rPr>
        <w:t>The peer evaluations are confidential.</w:t>
      </w:r>
      <w:r w:rsidR="00F32242">
        <w:t xml:space="preserve"> </w:t>
      </w:r>
    </w:p>
    <w:p w14:paraId="0D855230" w14:textId="77777777" w:rsidR="00C5776B" w:rsidRPr="00016B9A" w:rsidRDefault="001E1156" w:rsidP="001E1156">
      <w:pPr>
        <w:jc w:val="both"/>
        <w:rPr>
          <w:b/>
        </w:rPr>
      </w:pPr>
      <w:r>
        <w:rPr>
          <w:b/>
        </w:rPr>
        <w:br w:type="page"/>
      </w:r>
      <w:r w:rsidR="00C5776B" w:rsidRPr="00016B9A">
        <w:rPr>
          <w:b/>
        </w:rPr>
        <w:lastRenderedPageBreak/>
        <w:t>Summary and timeline for the assignment:</w:t>
      </w:r>
    </w:p>
    <w:p w14:paraId="4EAEAB51" w14:textId="4562C330" w:rsidR="00C5776B" w:rsidRPr="00016B9A" w:rsidRDefault="00C5776B" w:rsidP="001E1156">
      <w:pPr>
        <w:numPr>
          <w:ilvl w:val="0"/>
          <w:numId w:val="3"/>
        </w:numPr>
        <w:jc w:val="both"/>
      </w:pPr>
      <w:r w:rsidRPr="00016B9A">
        <w:t>Each bargaining team prepares for the initial meeting with the other side and prepares demands or proposals in accordance with the confidential instructions.</w:t>
      </w:r>
      <w:r w:rsidR="00F32242">
        <w:t xml:space="preserve"> </w:t>
      </w:r>
      <w:r w:rsidRPr="00016B9A">
        <w:t>These demands or proposals are presented to the other side and the instructor on [insert date]</w:t>
      </w:r>
      <w:r w:rsidR="00772283">
        <w:t>;</w:t>
      </w:r>
    </w:p>
    <w:p w14:paraId="1DEF1EE4" w14:textId="78E6F262" w:rsidR="00C5776B" w:rsidRPr="00016B9A" w:rsidRDefault="00C5776B" w:rsidP="001E1156">
      <w:pPr>
        <w:numPr>
          <w:ilvl w:val="0"/>
          <w:numId w:val="3"/>
        </w:numPr>
        <w:jc w:val="both"/>
      </w:pPr>
      <w:r w:rsidRPr="00016B9A">
        <w:t>Bargaining teams continue negotiations</w:t>
      </w:r>
      <w:r w:rsidR="00772283">
        <w:t>;</w:t>
      </w:r>
    </w:p>
    <w:p w14:paraId="7980C9D8" w14:textId="4EED93A9" w:rsidR="00C5776B" w:rsidRPr="00016B9A" w:rsidRDefault="00C5776B" w:rsidP="001E1156">
      <w:pPr>
        <w:numPr>
          <w:ilvl w:val="0"/>
          <w:numId w:val="3"/>
        </w:numPr>
        <w:jc w:val="both"/>
      </w:pPr>
      <w:r w:rsidRPr="00016B9A">
        <w:t>Agreement is reached on or before the strike and lockout deadline and Notice of Agreement is signed by bargaining team representatives</w:t>
      </w:r>
      <w:r w:rsidR="00772283">
        <w:t>; and</w:t>
      </w:r>
    </w:p>
    <w:p w14:paraId="5CCC6C70" w14:textId="77777777" w:rsidR="00C5776B" w:rsidRPr="00016B9A" w:rsidRDefault="00C5776B" w:rsidP="001E1156">
      <w:pPr>
        <w:numPr>
          <w:ilvl w:val="0"/>
          <w:numId w:val="3"/>
        </w:numPr>
        <w:jc w:val="both"/>
      </w:pPr>
      <w:r w:rsidRPr="00016B9A">
        <w:t>Final submission is made to instructor: Notice of Agreement, Memorandum of Settlement, and Peer Evaluations, on [insert date].</w:t>
      </w:r>
      <w:r w:rsidR="00F32242">
        <w:t xml:space="preserve"> </w:t>
      </w:r>
    </w:p>
    <w:p w14:paraId="2968E007" w14:textId="77777777" w:rsidR="00C5776B" w:rsidRPr="001E1156" w:rsidRDefault="00C5776B" w:rsidP="001E1156">
      <w:pPr>
        <w:jc w:val="both"/>
        <w:rPr>
          <w:b/>
        </w:rPr>
      </w:pPr>
      <w:r w:rsidRPr="00016B9A">
        <w:rPr>
          <w:szCs w:val="24"/>
        </w:rPr>
        <w:br w:type="page"/>
      </w:r>
      <w:r w:rsidRPr="001E1156">
        <w:rPr>
          <w:b/>
        </w:rPr>
        <w:lastRenderedPageBreak/>
        <w:t>NOTICE OF AGREEMENT</w:t>
      </w:r>
    </w:p>
    <w:p w14:paraId="37673021" w14:textId="77777777" w:rsidR="00C5776B" w:rsidRPr="00016B9A" w:rsidRDefault="00C5776B" w:rsidP="001E1156">
      <w:pPr>
        <w:jc w:val="both"/>
      </w:pPr>
    </w:p>
    <w:p w14:paraId="0CAE35B0" w14:textId="77777777" w:rsidR="00C5776B" w:rsidRPr="00016B9A" w:rsidRDefault="00C5776B" w:rsidP="001E1156">
      <w:pPr>
        <w:jc w:val="both"/>
      </w:pPr>
    </w:p>
    <w:p w14:paraId="124E504C" w14:textId="77777777" w:rsidR="00C5776B" w:rsidRPr="00016B9A" w:rsidRDefault="00C5776B" w:rsidP="001E1156">
      <w:pPr>
        <w:jc w:val="both"/>
      </w:pPr>
    </w:p>
    <w:p w14:paraId="616B1F4A" w14:textId="77777777" w:rsidR="00C5776B" w:rsidRPr="00016B9A" w:rsidRDefault="00C5776B" w:rsidP="001E1156">
      <w:pPr>
        <w:jc w:val="both"/>
      </w:pPr>
    </w:p>
    <w:p w14:paraId="659C561D" w14:textId="0B469031" w:rsidR="00C5776B" w:rsidRPr="00016B9A" w:rsidRDefault="00C5776B" w:rsidP="001E1156">
      <w:pPr>
        <w:jc w:val="both"/>
      </w:pPr>
      <w:r w:rsidRPr="00016B9A">
        <w:t xml:space="preserve">The union and the </w:t>
      </w:r>
      <w:r w:rsidR="00772283">
        <w:t>organization</w:t>
      </w:r>
      <w:r w:rsidR="00772283" w:rsidRPr="00016B9A">
        <w:t xml:space="preserve"> </w:t>
      </w:r>
      <w:r w:rsidRPr="00016B9A">
        <w:t>reached agreement at (1)</w:t>
      </w:r>
      <w:r w:rsidR="008E6FAB">
        <w:t xml:space="preserve"> </w:t>
      </w:r>
      <w:r w:rsidRPr="00016B9A">
        <w:t xml:space="preserve">___________________________, </w:t>
      </w:r>
    </w:p>
    <w:p w14:paraId="39A07685" w14:textId="77777777" w:rsidR="00C5776B" w:rsidRPr="00016B9A" w:rsidRDefault="00C5776B" w:rsidP="001E1156">
      <w:pPr>
        <w:jc w:val="both"/>
      </w:pPr>
    </w:p>
    <w:p w14:paraId="5BEF99F1" w14:textId="77777777" w:rsidR="00C5776B" w:rsidRPr="00016B9A" w:rsidRDefault="00C5776B" w:rsidP="001E1156">
      <w:pPr>
        <w:jc w:val="both"/>
      </w:pPr>
      <w:r w:rsidRPr="00016B9A">
        <w:t>on (2)</w:t>
      </w:r>
      <w:r w:rsidR="008E6FAB">
        <w:t xml:space="preserve"> </w:t>
      </w:r>
      <w:r w:rsidRPr="00016B9A">
        <w:t>__________________________.</w:t>
      </w:r>
    </w:p>
    <w:p w14:paraId="11F19349" w14:textId="77777777" w:rsidR="00C5776B" w:rsidRPr="00016B9A" w:rsidRDefault="00C5776B" w:rsidP="001E1156">
      <w:pPr>
        <w:jc w:val="both"/>
      </w:pPr>
    </w:p>
    <w:p w14:paraId="7BAC1E19" w14:textId="77777777" w:rsidR="00C5776B" w:rsidRPr="00016B9A" w:rsidRDefault="00C5776B" w:rsidP="001E1156">
      <w:pPr>
        <w:jc w:val="both"/>
      </w:pPr>
    </w:p>
    <w:p w14:paraId="150BA955" w14:textId="77777777" w:rsidR="00C5776B" w:rsidRPr="00016B9A" w:rsidRDefault="00C5776B" w:rsidP="001E1156">
      <w:pPr>
        <w:jc w:val="both"/>
      </w:pPr>
    </w:p>
    <w:p w14:paraId="7B6BEC48" w14:textId="77777777" w:rsidR="00C5776B" w:rsidRPr="00016B9A" w:rsidRDefault="00C5776B" w:rsidP="001E1156">
      <w:pPr>
        <w:jc w:val="both"/>
      </w:pPr>
      <w:r w:rsidRPr="00016B9A">
        <w:t>____________________________</w:t>
      </w:r>
    </w:p>
    <w:p w14:paraId="76546E27" w14:textId="77777777" w:rsidR="00C5776B" w:rsidRPr="00016B9A" w:rsidRDefault="00C5776B" w:rsidP="001E1156">
      <w:pPr>
        <w:jc w:val="both"/>
      </w:pPr>
      <w:r w:rsidRPr="00016B9A">
        <w:t>Union representative</w:t>
      </w:r>
    </w:p>
    <w:p w14:paraId="2012D2DE" w14:textId="77777777" w:rsidR="00C5776B" w:rsidRPr="00016B9A" w:rsidRDefault="00C5776B" w:rsidP="001E1156">
      <w:pPr>
        <w:jc w:val="both"/>
      </w:pPr>
    </w:p>
    <w:p w14:paraId="0D305C81" w14:textId="77777777" w:rsidR="00C5776B" w:rsidRPr="00016B9A" w:rsidRDefault="00C5776B" w:rsidP="001E1156">
      <w:pPr>
        <w:jc w:val="both"/>
      </w:pPr>
    </w:p>
    <w:p w14:paraId="135969C7" w14:textId="77777777" w:rsidR="00C5776B" w:rsidRPr="00016B9A" w:rsidRDefault="00C5776B" w:rsidP="001E1156">
      <w:pPr>
        <w:jc w:val="both"/>
      </w:pPr>
    </w:p>
    <w:p w14:paraId="683BB183" w14:textId="77777777" w:rsidR="00C5776B" w:rsidRPr="00016B9A" w:rsidRDefault="00C5776B" w:rsidP="001E1156">
      <w:pPr>
        <w:jc w:val="both"/>
      </w:pPr>
    </w:p>
    <w:p w14:paraId="5515CD99" w14:textId="77777777" w:rsidR="00C5776B" w:rsidRPr="00016B9A" w:rsidRDefault="00C5776B" w:rsidP="001E1156">
      <w:pPr>
        <w:jc w:val="both"/>
      </w:pPr>
      <w:r w:rsidRPr="00016B9A">
        <w:t>_____________________________</w:t>
      </w:r>
    </w:p>
    <w:p w14:paraId="407D4CB6" w14:textId="77777777" w:rsidR="00C5776B" w:rsidRPr="00016B9A" w:rsidRDefault="00C5776B" w:rsidP="001E1156">
      <w:pPr>
        <w:jc w:val="both"/>
      </w:pPr>
      <w:r w:rsidRPr="00016B9A">
        <w:t>Management representative</w:t>
      </w:r>
    </w:p>
    <w:p w14:paraId="21F4ABB3" w14:textId="77777777" w:rsidR="00C5776B" w:rsidRPr="00016B9A" w:rsidRDefault="00C5776B" w:rsidP="001E1156">
      <w:pPr>
        <w:jc w:val="both"/>
      </w:pPr>
    </w:p>
    <w:p w14:paraId="426BB3BD" w14:textId="77777777" w:rsidR="00C5776B" w:rsidRPr="00016B9A" w:rsidRDefault="00C5776B" w:rsidP="001E1156">
      <w:pPr>
        <w:jc w:val="both"/>
      </w:pPr>
    </w:p>
    <w:p w14:paraId="38DB3EF7" w14:textId="2D165A74" w:rsidR="00C5776B" w:rsidRPr="00016B9A" w:rsidRDefault="00C5776B" w:rsidP="001E1156">
      <w:pPr>
        <w:numPr>
          <w:ilvl w:val="0"/>
          <w:numId w:val="5"/>
        </w:numPr>
        <w:jc w:val="both"/>
      </w:pPr>
      <w:r w:rsidRPr="00016B9A">
        <w:t xml:space="preserve">Insert exact time, </w:t>
      </w:r>
      <w:r w:rsidR="00772283">
        <w:t xml:space="preserve">for </w:t>
      </w:r>
      <w:r w:rsidRPr="00016B9A">
        <w:t>example 8:50pm</w:t>
      </w:r>
    </w:p>
    <w:p w14:paraId="4E0B5362" w14:textId="77777777" w:rsidR="00C5776B" w:rsidRPr="00016B9A" w:rsidRDefault="00C5776B" w:rsidP="001E1156">
      <w:pPr>
        <w:jc w:val="both"/>
      </w:pPr>
    </w:p>
    <w:p w14:paraId="238AC5A6" w14:textId="77777777" w:rsidR="00C5776B" w:rsidRPr="00016B9A" w:rsidRDefault="00C5776B" w:rsidP="001E1156">
      <w:pPr>
        <w:numPr>
          <w:ilvl w:val="0"/>
          <w:numId w:val="5"/>
        </w:numPr>
        <w:jc w:val="both"/>
      </w:pPr>
      <w:r w:rsidRPr="00016B9A">
        <w:t>Insert date</w:t>
      </w:r>
    </w:p>
    <w:p w14:paraId="1DCD2C20" w14:textId="77777777" w:rsidR="00C5776B" w:rsidRPr="00016B9A" w:rsidRDefault="00C5776B" w:rsidP="001E1156">
      <w:pPr>
        <w:jc w:val="both"/>
      </w:pPr>
    </w:p>
    <w:p w14:paraId="632291A7" w14:textId="77777777" w:rsidR="00C5776B" w:rsidRPr="00016B9A" w:rsidRDefault="00C5776B" w:rsidP="001E1156">
      <w:pPr>
        <w:jc w:val="both"/>
      </w:pPr>
    </w:p>
    <w:p w14:paraId="403A9F31" w14:textId="77777777" w:rsidR="00C5776B" w:rsidRPr="00016B9A" w:rsidRDefault="00C5776B" w:rsidP="001E1156">
      <w:pPr>
        <w:jc w:val="both"/>
      </w:pPr>
      <w:r w:rsidRPr="00016B9A">
        <w:t>Note: This document must be completed and signed by at least one union and one management team member.</w:t>
      </w:r>
      <w:r w:rsidR="00F32242">
        <w:t xml:space="preserve"> </w:t>
      </w:r>
      <w:r w:rsidRPr="00016B9A">
        <w:t>This notice should be submitted to the instructor as part of the final submission for the Contract Negotiation assignment.</w:t>
      </w:r>
    </w:p>
    <w:p w14:paraId="23F9E761" w14:textId="77777777" w:rsidR="00C5776B" w:rsidRPr="00016B9A" w:rsidRDefault="00C5776B" w:rsidP="001E1156">
      <w:pPr>
        <w:jc w:val="both"/>
      </w:pPr>
    </w:p>
    <w:p w14:paraId="452E4024" w14:textId="77777777" w:rsidR="00C5776B" w:rsidRPr="00016B9A" w:rsidRDefault="00C5776B" w:rsidP="001E1156">
      <w:pPr>
        <w:jc w:val="both"/>
        <w:rPr>
          <w:sz w:val="36"/>
        </w:rPr>
      </w:pPr>
      <w:r w:rsidRPr="00016B9A">
        <w:rPr>
          <w:sz w:val="36"/>
        </w:rPr>
        <w:br w:type="page"/>
      </w:r>
      <w:r w:rsidRPr="00016B9A">
        <w:rPr>
          <w:sz w:val="36"/>
        </w:rPr>
        <w:lastRenderedPageBreak/>
        <w:t xml:space="preserve">Peer Evaluation </w:t>
      </w:r>
    </w:p>
    <w:p w14:paraId="1A5F7EFF" w14:textId="51028022" w:rsidR="00C5776B" w:rsidRDefault="00772283" w:rsidP="001E1156">
      <w:pPr>
        <w:jc w:val="both"/>
        <w:rPr>
          <w:sz w:val="28"/>
        </w:rPr>
      </w:pPr>
      <w:r>
        <w:rPr>
          <w:sz w:val="28"/>
        </w:rPr>
        <w:t>Completed by</w:t>
      </w:r>
      <w:r w:rsidR="00C5776B" w:rsidRPr="00016B9A">
        <w:rPr>
          <w:sz w:val="28"/>
        </w:rPr>
        <w:t xml:space="preserve"> ___________________________________</w:t>
      </w:r>
    </w:p>
    <w:p w14:paraId="67FA8751" w14:textId="4619E6BC" w:rsidR="00507E16" w:rsidRDefault="00507E16" w:rsidP="001E1156">
      <w:pPr>
        <w:jc w:val="both"/>
        <w:rPr>
          <w:sz w:val="28"/>
        </w:rPr>
      </w:pP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507E16" w14:paraId="7364123F" w14:textId="77777777" w:rsidTr="00811FED">
        <w:tc>
          <w:tcPr>
            <w:tcW w:w="1558" w:type="dxa"/>
          </w:tcPr>
          <w:p w14:paraId="48D5FCD8" w14:textId="77777777" w:rsidR="00507E16" w:rsidRPr="005621C6" w:rsidRDefault="00507E16" w:rsidP="00811FED">
            <w:pPr>
              <w:rPr>
                <w:b/>
                <w:bCs/>
              </w:rPr>
            </w:pPr>
            <w:r w:rsidRPr="005621C6">
              <w:rPr>
                <w:b/>
                <w:bCs/>
              </w:rPr>
              <w:t>Student Name</w:t>
            </w:r>
          </w:p>
        </w:tc>
        <w:tc>
          <w:tcPr>
            <w:tcW w:w="1558" w:type="dxa"/>
          </w:tcPr>
          <w:p w14:paraId="5451D8D6" w14:textId="77777777" w:rsidR="00507E16" w:rsidRPr="005621C6" w:rsidRDefault="00507E16" w:rsidP="00811FED">
            <w:pPr>
              <w:rPr>
                <w:b/>
                <w:bCs/>
              </w:rPr>
            </w:pPr>
            <w:r w:rsidRPr="005621C6">
              <w:rPr>
                <w:b/>
                <w:bCs/>
              </w:rPr>
              <w:t>Performance</w:t>
            </w:r>
          </w:p>
        </w:tc>
        <w:tc>
          <w:tcPr>
            <w:tcW w:w="1558" w:type="dxa"/>
          </w:tcPr>
          <w:p w14:paraId="62F878EF" w14:textId="77777777" w:rsidR="00507E16" w:rsidRDefault="00507E16" w:rsidP="00811FED">
            <w:r w:rsidRPr="00016B9A">
              <w:rPr>
                <w:b/>
                <w:sz w:val="20"/>
              </w:rPr>
              <w:t>Excellent</w:t>
            </w:r>
            <w:r>
              <w:rPr>
                <w:b/>
                <w:sz w:val="20"/>
              </w:rPr>
              <w:t xml:space="preserve"> 10 points</w:t>
            </w:r>
          </w:p>
        </w:tc>
        <w:tc>
          <w:tcPr>
            <w:tcW w:w="1558" w:type="dxa"/>
          </w:tcPr>
          <w:p w14:paraId="714457F1" w14:textId="77777777" w:rsidR="00507E16" w:rsidRDefault="00507E16" w:rsidP="00811FED">
            <w:r w:rsidRPr="00016B9A">
              <w:rPr>
                <w:b/>
                <w:sz w:val="20"/>
              </w:rPr>
              <w:t>Good</w:t>
            </w:r>
            <w:r>
              <w:rPr>
                <w:b/>
                <w:sz w:val="20"/>
              </w:rPr>
              <w:t xml:space="preserve"> 8- 9 points</w:t>
            </w:r>
          </w:p>
        </w:tc>
        <w:tc>
          <w:tcPr>
            <w:tcW w:w="1559" w:type="dxa"/>
          </w:tcPr>
          <w:p w14:paraId="65EEA0B3" w14:textId="77777777" w:rsidR="00507E16" w:rsidRDefault="00507E16" w:rsidP="00811FED">
            <w:r w:rsidRPr="00016B9A">
              <w:rPr>
                <w:b/>
                <w:sz w:val="20"/>
              </w:rPr>
              <w:t>Satisfactory</w:t>
            </w:r>
            <w:r>
              <w:rPr>
                <w:b/>
                <w:sz w:val="20"/>
              </w:rPr>
              <w:t xml:space="preserve"> 5-7 points</w:t>
            </w:r>
          </w:p>
        </w:tc>
        <w:tc>
          <w:tcPr>
            <w:tcW w:w="1559" w:type="dxa"/>
          </w:tcPr>
          <w:p w14:paraId="0E97DF74" w14:textId="77777777" w:rsidR="00507E16" w:rsidRDefault="00507E16" w:rsidP="00811FED">
            <w:r w:rsidRPr="00016B9A">
              <w:rPr>
                <w:b/>
                <w:sz w:val="20"/>
              </w:rPr>
              <w:t>Needs Improvement</w:t>
            </w:r>
            <w:r>
              <w:rPr>
                <w:b/>
                <w:sz w:val="20"/>
              </w:rPr>
              <w:t xml:space="preserve"> 0-4 points</w:t>
            </w:r>
          </w:p>
        </w:tc>
      </w:tr>
      <w:tr w:rsidR="00507E16" w14:paraId="582FB5EA" w14:textId="77777777" w:rsidTr="00811FED">
        <w:tc>
          <w:tcPr>
            <w:tcW w:w="1558" w:type="dxa"/>
          </w:tcPr>
          <w:p w14:paraId="611CE210" w14:textId="77777777" w:rsidR="00507E16" w:rsidRDefault="00507E16" w:rsidP="00811FED"/>
        </w:tc>
        <w:tc>
          <w:tcPr>
            <w:tcW w:w="1558" w:type="dxa"/>
          </w:tcPr>
          <w:p w14:paraId="2C195E4C" w14:textId="77777777" w:rsidR="00507E16" w:rsidRDefault="00507E16" w:rsidP="00811FED">
            <w:r w:rsidRPr="00016B9A">
              <w:rPr>
                <w:b/>
                <w:sz w:val="22"/>
              </w:rPr>
              <w:t>Attendance</w:t>
            </w:r>
          </w:p>
        </w:tc>
        <w:tc>
          <w:tcPr>
            <w:tcW w:w="1558" w:type="dxa"/>
          </w:tcPr>
          <w:p w14:paraId="64436552" w14:textId="77777777" w:rsidR="00507E16" w:rsidRPr="00016B9A" w:rsidRDefault="00507E16" w:rsidP="00811FED">
            <w:pPr>
              <w:jc w:val="both"/>
              <w:rPr>
                <w:sz w:val="16"/>
              </w:rPr>
            </w:pPr>
            <w:r w:rsidRPr="00016B9A">
              <w:rPr>
                <w:sz w:val="16"/>
              </w:rPr>
              <w:t>Always attends.</w:t>
            </w:r>
          </w:p>
          <w:p w14:paraId="0892E138" w14:textId="77777777" w:rsidR="00507E16" w:rsidRDefault="00507E16" w:rsidP="00811FED"/>
        </w:tc>
        <w:tc>
          <w:tcPr>
            <w:tcW w:w="1558" w:type="dxa"/>
          </w:tcPr>
          <w:p w14:paraId="05D6E070" w14:textId="77777777" w:rsidR="00507E16" w:rsidRDefault="00507E16" w:rsidP="00811FED">
            <w:r w:rsidRPr="00016B9A">
              <w:rPr>
                <w:sz w:val="16"/>
              </w:rPr>
              <w:t>Attends almost all meetings. (9-8 pts.)</w:t>
            </w:r>
          </w:p>
        </w:tc>
        <w:tc>
          <w:tcPr>
            <w:tcW w:w="1559" w:type="dxa"/>
          </w:tcPr>
          <w:p w14:paraId="1F6CD9EB" w14:textId="77777777" w:rsidR="00507E16" w:rsidRPr="00016B9A" w:rsidRDefault="00507E16" w:rsidP="00811FED">
            <w:pPr>
              <w:ind w:right="492"/>
              <w:jc w:val="both"/>
              <w:rPr>
                <w:sz w:val="16"/>
              </w:rPr>
            </w:pPr>
            <w:r>
              <w:rPr>
                <w:sz w:val="16"/>
              </w:rPr>
              <w:t>Attends most meetings</w:t>
            </w:r>
            <w:r w:rsidRPr="00016B9A">
              <w:rPr>
                <w:sz w:val="16"/>
              </w:rPr>
              <w:t>.</w:t>
            </w:r>
          </w:p>
          <w:p w14:paraId="2DF0CCD0" w14:textId="77777777" w:rsidR="00507E16" w:rsidRDefault="00507E16" w:rsidP="00811FED">
            <w:pPr>
              <w:jc w:val="both"/>
            </w:pPr>
          </w:p>
        </w:tc>
        <w:tc>
          <w:tcPr>
            <w:tcW w:w="1559" w:type="dxa"/>
          </w:tcPr>
          <w:p w14:paraId="09EE0322" w14:textId="77777777" w:rsidR="00507E16" w:rsidRPr="00016B9A" w:rsidRDefault="00507E16" w:rsidP="00811FED">
            <w:pPr>
              <w:ind w:right="342"/>
              <w:jc w:val="both"/>
              <w:rPr>
                <w:sz w:val="16"/>
              </w:rPr>
            </w:pPr>
            <w:r w:rsidRPr="00016B9A">
              <w:rPr>
                <w:sz w:val="16"/>
              </w:rPr>
              <w:t>Rarely or never attends.</w:t>
            </w:r>
          </w:p>
          <w:p w14:paraId="0AFAF257" w14:textId="77777777" w:rsidR="00507E16" w:rsidRDefault="00507E16" w:rsidP="00811FED">
            <w:pPr>
              <w:ind w:right="522"/>
              <w:jc w:val="center"/>
            </w:pPr>
          </w:p>
        </w:tc>
      </w:tr>
      <w:tr w:rsidR="00507E16" w14:paraId="40081BE7" w14:textId="77777777" w:rsidTr="00811FED">
        <w:tc>
          <w:tcPr>
            <w:tcW w:w="1558" w:type="dxa"/>
          </w:tcPr>
          <w:p w14:paraId="3962C8B2" w14:textId="77777777" w:rsidR="00507E16" w:rsidRDefault="00507E16" w:rsidP="00811FED"/>
        </w:tc>
        <w:tc>
          <w:tcPr>
            <w:tcW w:w="1558" w:type="dxa"/>
          </w:tcPr>
          <w:p w14:paraId="1DBA23B7" w14:textId="77777777" w:rsidR="00507E16" w:rsidRDefault="00507E16" w:rsidP="00811FED">
            <w:r w:rsidRPr="00016B9A">
              <w:rPr>
                <w:b/>
                <w:sz w:val="22"/>
              </w:rPr>
              <w:t>Contributions</w:t>
            </w:r>
          </w:p>
        </w:tc>
        <w:tc>
          <w:tcPr>
            <w:tcW w:w="1558" w:type="dxa"/>
          </w:tcPr>
          <w:p w14:paraId="08F8EF29" w14:textId="77777777" w:rsidR="00507E16" w:rsidRDefault="00507E16" w:rsidP="00811FED">
            <w:r w:rsidRPr="00016B9A">
              <w:rPr>
                <w:sz w:val="16"/>
              </w:rPr>
              <w:t>Often provides useful ideas when participating in the group. A definite leader who contributes a lot of effort.</w:t>
            </w:r>
          </w:p>
        </w:tc>
        <w:tc>
          <w:tcPr>
            <w:tcW w:w="1558" w:type="dxa"/>
          </w:tcPr>
          <w:p w14:paraId="50FBBCE7" w14:textId="77777777" w:rsidR="00507E16" w:rsidRDefault="00507E16" w:rsidP="00811FED">
            <w:r w:rsidRPr="00016B9A">
              <w:rPr>
                <w:sz w:val="16"/>
              </w:rPr>
              <w:t>Usually provides useful ideas when participating in the group. A strong group member who tries hard!</w:t>
            </w:r>
          </w:p>
        </w:tc>
        <w:tc>
          <w:tcPr>
            <w:tcW w:w="1559" w:type="dxa"/>
          </w:tcPr>
          <w:p w14:paraId="648ACEEB" w14:textId="77777777" w:rsidR="00507E16" w:rsidRDefault="00507E16" w:rsidP="00811FED">
            <w:r w:rsidRPr="00016B9A">
              <w:rPr>
                <w:sz w:val="16"/>
              </w:rPr>
              <w:t>Sometimes</w:t>
            </w:r>
            <w:r>
              <w:rPr>
                <w:sz w:val="16"/>
              </w:rPr>
              <w:t xml:space="preserve"> </w:t>
            </w:r>
            <w:r w:rsidRPr="00016B9A">
              <w:rPr>
                <w:sz w:val="16"/>
              </w:rPr>
              <w:t>provides useful ideas when participating in the group. A satisfactory group member who does what is required.</w:t>
            </w:r>
          </w:p>
        </w:tc>
        <w:tc>
          <w:tcPr>
            <w:tcW w:w="1559" w:type="dxa"/>
          </w:tcPr>
          <w:p w14:paraId="3C3107E1" w14:textId="77777777" w:rsidR="00507E16" w:rsidRDefault="00507E16" w:rsidP="00811FED">
            <w:r w:rsidRPr="00016B9A">
              <w:rPr>
                <w:sz w:val="16"/>
              </w:rPr>
              <w:t>Rarely provides useful ideas when participating in the group. Sometimes refuses to participate.</w:t>
            </w:r>
          </w:p>
        </w:tc>
      </w:tr>
      <w:tr w:rsidR="00507E16" w14:paraId="792B6D70" w14:textId="77777777" w:rsidTr="00811FED">
        <w:tc>
          <w:tcPr>
            <w:tcW w:w="1558" w:type="dxa"/>
          </w:tcPr>
          <w:p w14:paraId="12234C9B" w14:textId="77777777" w:rsidR="00507E16" w:rsidRDefault="00507E16" w:rsidP="00811FED"/>
        </w:tc>
        <w:tc>
          <w:tcPr>
            <w:tcW w:w="1558" w:type="dxa"/>
          </w:tcPr>
          <w:p w14:paraId="6F3E880F" w14:textId="77777777" w:rsidR="00507E16" w:rsidRDefault="00507E16" w:rsidP="00811FED">
            <w:r w:rsidRPr="00016B9A">
              <w:rPr>
                <w:b/>
                <w:sz w:val="22"/>
              </w:rPr>
              <w:t>Quality of Work</w:t>
            </w:r>
          </w:p>
        </w:tc>
        <w:tc>
          <w:tcPr>
            <w:tcW w:w="1558" w:type="dxa"/>
          </w:tcPr>
          <w:p w14:paraId="4CF698AA" w14:textId="77777777" w:rsidR="00507E16" w:rsidRDefault="00507E16" w:rsidP="00811FED">
            <w:r w:rsidRPr="00016B9A">
              <w:rPr>
                <w:sz w:val="16"/>
              </w:rPr>
              <w:t>Provides work of the highest quality.</w:t>
            </w:r>
          </w:p>
        </w:tc>
        <w:tc>
          <w:tcPr>
            <w:tcW w:w="1558" w:type="dxa"/>
          </w:tcPr>
          <w:p w14:paraId="2B4B9D48" w14:textId="77777777" w:rsidR="00507E16" w:rsidRDefault="00507E16" w:rsidP="00811FED">
            <w:r w:rsidRPr="00016B9A">
              <w:rPr>
                <w:sz w:val="16"/>
              </w:rPr>
              <w:t>Provides good work.</w:t>
            </w:r>
          </w:p>
        </w:tc>
        <w:tc>
          <w:tcPr>
            <w:tcW w:w="1559" w:type="dxa"/>
          </w:tcPr>
          <w:p w14:paraId="0EDD9FBC" w14:textId="77777777" w:rsidR="00507E16" w:rsidRDefault="00507E16" w:rsidP="00811FED">
            <w:r w:rsidRPr="00016B9A">
              <w:rPr>
                <w:sz w:val="16"/>
              </w:rPr>
              <w:t>Provides work that occasionally needs to be checked/redone by other group members to ensure quality.</w:t>
            </w:r>
          </w:p>
        </w:tc>
        <w:tc>
          <w:tcPr>
            <w:tcW w:w="1559" w:type="dxa"/>
          </w:tcPr>
          <w:p w14:paraId="6745BB32" w14:textId="77777777" w:rsidR="00507E16" w:rsidRDefault="00507E16" w:rsidP="00811FED">
            <w:r w:rsidRPr="00016B9A">
              <w:rPr>
                <w:sz w:val="16"/>
              </w:rPr>
              <w:t>Provides work that usually needs to be checked/redone by others to ensure quality.</w:t>
            </w:r>
          </w:p>
        </w:tc>
      </w:tr>
      <w:tr w:rsidR="00507E16" w14:paraId="41C4625D" w14:textId="77777777" w:rsidTr="00811FED">
        <w:tc>
          <w:tcPr>
            <w:tcW w:w="1558" w:type="dxa"/>
          </w:tcPr>
          <w:p w14:paraId="121260B2" w14:textId="77777777" w:rsidR="00507E16" w:rsidRDefault="00507E16" w:rsidP="00811FED"/>
        </w:tc>
        <w:tc>
          <w:tcPr>
            <w:tcW w:w="1558" w:type="dxa"/>
          </w:tcPr>
          <w:p w14:paraId="66143BA4" w14:textId="77777777" w:rsidR="00507E16" w:rsidRDefault="00507E16" w:rsidP="00811FED">
            <w:r w:rsidRPr="00016B9A">
              <w:rPr>
                <w:b/>
                <w:sz w:val="22"/>
              </w:rPr>
              <w:t>Time-management</w:t>
            </w:r>
          </w:p>
        </w:tc>
        <w:tc>
          <w:tcPr>
            <w:tcW w:w="1558" w:type="dxa"/>
          </w:tcPr>
          <w:p w14:paraId="3140FE83" w14:textId="77777777" w:rsidR="00507E16" w:rsidRDefault="00507E16" w:rsidP="00811FED">
            <w:r w:rsidRPr="00016B9A">
              <w:rPr>
                <w:sz w:val="16"/>
              </w:rPr>
              <w:t>Always uses time well throughout the project to ensure things get done on time. Group does not have to adjust deadlines or work responsibilities because of this person's procrastination.</w:t>
            </w:r>
          </w:p>
        </w:tc>
        <w:tc>
          <w:tcPr>
            <w:tcW w:w="1558" w:type="dxa"/>
          </w:tcPr>
          <w:p w14:paraId="2570ABB4" w14:textId="77777777" w:rsidR="00507E16" w:rsidRDefault="00507E16" w:rsidP="00811FED">
            <w:r w:rsidRPr="00016B9A">
              <w:rPr>
                <w:sz w:val="16"/>
              </w:rPr>
              <w:t>Usually uses time well throughout the project but may have procrastinated on one thing. Group does not have to adjust deadlines or work responsibilities because of this person's procrastination.</w:t>
            </w:r>
          </w:p>
        </w:tc>
        <w:tc>
          <w:tcPr>
            <w:tcW w:w="1559" w:type="dxa"/>
          </w:tcPr>
          <w:p w14:paraId="6E77D023" w14:textId="77777777" w:rsidR="00507E16" w:rsidRDefault="00507E16" w:rsidP="00811FED">
            <w:r w:rsidRPr="00016B9A">
              <w:rPr>
                <w:sz w:val="16"/>
              </w:rPr>
              <w:t>Tends to procrastinate, but always gets things done by the deadlines. Group does not have to adjust deadlines or work responsibilities because of this person's procrastination.</w:t>
            </w:r>
          </w:p>
          <w:p w14:paraId="0578ADF4" w14:textId="77777777" w:rsidR="00507E16" w:rsidRPr="005621C6" w:rsidRDefault="00507E16" w:rsidP="00811FED">
            <w:pPr>
              <w:jc w:val="center"/>
            </w:pPr>
          </w:p>
        </w:tc>
        <w:tc>
          <w:tcPr>
            <w:tcW w:w="1559" w:type="dxa"/>
          </w:tcPr>
          <w:p w14:paraId="01B61806" w14:textId="77777777" w:rsidR="00507E16" w:rsidRDefault="00507E16" w:rsidP="00811FED">
            <w:r w:rsidRPr="00016B9A">
              <w:rPr>
                <w:sz w:val="16"/>
              </w:rPr>
              <w:t>Rarely gets things done by the deadlines AND group has to adjust deadlines or work responsibilities because of this person's inadequate time management</w:t>
            </w:r>
          </w:p>
        </w:tc>
      </w:tr>
      <w:tr w:rsidR="00507E16" w14:paraId="45879651" w14:textId="77777777" w:rsidTr="00811FED">
        <w:tc>
          <w:tcPr>
            <w:tcW w:w="1558" w:type="dxa"/>
          </w:tcPr>
          <w:p w14:paraId="25FE6EDE" w14:textId="77777777" w:rsidR="00507E16" w:rsidRDefault="00507E16" w:rsidP="00811FED"/>
        </w:tc>
        <w:tc>
          <w:tcPr>
            <w:tcW w:w="1558" w:type="dxa"/>
          </w:tcPr>
          <w:p w14:paraId="2CF00667" w14:textId="77777777" w:rsidR="00507E16" w:rsidRDefault="00507E16" w:rsidP="00811FED">
            <w:r w:rsidRPr="00016B9A">
              <w:rPr>
                <w:b/>
                <w:sz w:val="22"/>
              </w:rPr>
              <w:t>Problem-solving</w:t>
            </w:r>
          </w:p>
        </w:tc>
        <w:tc>
          <w:tcPr>
            <w:tcW w:w="1558" w:type="dxa"/>
          </w:tcPr>
          <w:p w14:paraId="0F326966" w14:textId="77777777" w:rsidR="00507E16" w:rsidRDefault="00507E16" w:rsidP="00811FED">
            <w:r w:rsidRPr="00016B9A">
              <w:rPr>
                <w:sz w:val="16"/>
              </w:rPr>
              <w:t>Actively looks for and suggests solutions to problems</w:t>
            </w:r>
          </w:p>
        </w:tc>
        <w:tc>
          <w:tcPr>
            <w:tcW w:w="1558" w:type="dxa"/>
          </w:tcPr>
          <w:p w14:paraId="1C022894" w14:textId="77777777" w:rsidR="00507E16" w:rsidRDefault="00507E16" w:rsidP="00811FED">
            <w:r w:rsidRPr="00016B9A">
              <w:rPr>
                <w:sz w:val="16"/>
              </w:rPr>
              <w:t>Refines solutions suggested by others.</w:t>
            </w:r>
          </w:p>
        </w:tc>
        <w:tc>
          <w:tcPr>
            <w:tcW w:w="1559" w:type="dxa"/>
          </w:tcPr>
          <w:p w14:paraId="19DB63ED" w14:textId="77777777" w:rsidR="00507E16" w:rsidRDefault="00507E16" w:rsidP="00811FED">
            <w:r w:rsidRPr="00016B9A">
              <w:rPr>
                <w:sz w:val="16"/>
              </w:rPr>
              <w:t>Does not suggest or refine solutions but is willing to try out solutions suggested by others.</w:t>
            </w:r>
          </w:p>
        </w:tc>
        <w:tc>
          <w:tcPr>
            <w:tcW w:w="1559" w:type="dxa"/>
          </w:tcPr>
          <w:p w14:paraId="10952A61" w14:textId="77777777" w:rsidR="00507E16" w:rsidRDefault="00507E16" w:rsidP="00811FED">
            <w:r w:rsidRPr="00016B9A">
              <w:rPr>
                <w:sz w:val="16"/>
              </w:rPr>
              <w:t>Does not try to solve problems or help others solve problems. Let’s others do the work.</w:t>
            </w:r>
          </w:p>
        </w:tc>
      </w:tr>
      <w:tr w:rsidR="00507E16" w14:paraId="2C199FD5" w14:textId="77777777" w:rsidTr="00811FED">
        <w:tc>
          <w:tcPr>
            <w:tcW w:w="1558" w:type="dxa"/>
          </w:tcPr>
          <w:p w14:paraId="7D9E7B69" w14:textId="77777777" w:rsidR="00507E16" w:rsidRDefault="00507E16" w:rsidP="00811FED"/>
        </w:tc>
        <w:tc>
          <w:tcPr>
            <w:tcW w:w="1558" w:type="dxa"/>
          </w:tcPr>
          <w:p w14:paraId="43F1711E" w14:textId="77777777" w:rsidR="00507E16" w:rsidRDefault="00507E16" w:rsidP="00811FED">
            <w:r w:rsidRPr="00016B9A">
              <w:rPr>
                <w:b/>
                <w:sz w:val="22"/>
              </w:rPr>
              <w:t>Focus on the task</w:t>
            </w:r>
          </w:p>
        </w:tc>
        <w:tc>
          <w:tcPr>
            <w:tcW w:w="1558" w:type="dxa"/>
          </w:tcPr>
          <w:p w14:paraId="208D5D0C" w14:textId="77777777" w:rsidR="00507E16" w:rsidRDefault="00507E16" w:rsidP="00811FED">
            <w:r w:rsidRPr="00016B9A">
              <w:rPr>
                <w:sz w:val="16"/>
              </w:rPr>
              <w:t>Consistently stays focused on the task and what needs to be done. Very self-directed</w:t>
            </w:r>
          </w:p>
        </w:tc>
        <w:tc>
          <w:tcPr>
            <w:tcW w:w="1558" w:type="dxa"/>
          </w:tcPr>
          <w:p w14:paraId="6A376455" w14:textId="77777777" w:rsidR="00507E16" w:rsidRDefault="00507E16" w:rsidP="00811FED">
            <w:r w:rsidRPr="00016B9A">
              <w:rPr>
                <w:sz w:val="16"/>
              </w:rPr>
              <w:t xml:space="preserve">Focuses on the task and what needs to be done most of the time. Other group members can count on this person. </w:t>
            </w:r>
          </w:p>
        </w:tc>
        <w:tc>
          <w:tcPr>
            <w:tcW w:w="1559" w:type="dxa"/>
          </w:tcPr>
          <w:p w14:paraId="6A10FBF3" w14:textId="77777777" w:rsidR="00507E16" w:rsidRDefault="00507E16" w:rsidP="00811FED">
            <w:r w:rsidRPr="00016B9A">
              <w:rPr>
                <w:sz w:val="16"/>
              </w:rPr>
              <w:t>Focuses on the task and what needs to be done some of the time. Other group members must sometimes nag, prod, and remind to keep this person on-task.</w:t>
            </w:r>
          </w:p>
          <w:p w14:paraId="289E88C6" w14:textId="77777777" w:rsidR="00507E16" w:rsidRPr="005621C6" w:rsidRDefault="00507E16" w:rsidP="00811FED">
            <w:pPr>
              <w:jc w:val="center"/>
            </w:pPr>
          </w:p>
        </w:tc>
        <w:tc>
          <w:tcPr>
            <w:tcW w:w="1559" w:type="dxa"/>
          </w:tcPr>
          <w:p w14:paraId="64F1D231" w14:textId="77777777" w:rsidR="00507E16" w:rsidRDefault="00507E16" w:rsidP="00811FED">
            <w:r w:rsidRPr="00016B9A">
              <w:rPr>
                <w:sz w:val="16"/>
              </w:rPr>
              <w:t>Rarely focuses on the task and what needs to be done. Let</w:t>
            </w:r>
            <w:r>
              <w:rPr>
                <w:sz w:val="16"/>
              </w:rPr>
              <w:t>’s</w:t>
            </w:r>
            <w:r w:rsidRPr="00016B9A">
              <w:rPr>
                <w:sz w:val="16"/>
              </w:rPr>
              <w:t xml:space="preserve"> others do the work.</w:t>
            </w:r>
          </w:p>
        </w:tc>
      </w:tr>
      <w:tr w:rsidR="00507E16" w14:paraId="664F037F" w14:textId="77777777" w:rsidTr="00811FED">
        <w:tc>
          <w:tcPr>
            <w:tcW w:w="1558" w:type="dxa"/>
          </w:tcPr>
          <w:p w14:paraId="6E1575C8" w14:textId="77777777" w:rsidR="00507E16" w:rsidRDefault="00507E16" w:rsidP="00811FED"/>
        </w:tc>
        <w:tc>
          <w:tcPr>
            <w:tcW w:w="1558" w:type="dxa"/>
          </w:tcPr>
          <w:p w14:paraId="48547DD4" w14:textId="77777777" w:rsidR="00507E16" w:rsidRDefault="00507E16" w:rsidP="00811FED">
            <w:r w:rsidRPr="00016B9A">
              <w:rPr>
                <w:b/>
                <w:sz w:val="22"/>
              </w:rPr>
              <w:t>Preparedness</w:t>
            </w:r>
          </w:p>
        </w:tc>
        <w:tc>
          <w:tcPr>
            <w:tcW w:w="1558" w:type="dxa"/>
          </w:tcPr>
          <w:p w14:paraId="6C6C17BD" w14:textId="77777777" w:rsidR="00507E16" w:rsidRDefault="00507E16" w:rsidP="00811FED">
            <w:r w:rsidRPr="00016B9A">
              <w:rPr>
                <w:sz w:val="16"/>
              </w:rPr>
              <w:t>Brings needed materials to class and is always ready to work</w:t>
            </w:r>
            <w:r>
              <w:rPr>
                <w:sz w:val="16"/>
              </w:rPr>
              <w:t>.</w:t>
            </w:r>
          </w:p>
        </w:tc>
        <w:tc>
          <w:tcPr>
            <w:tcW w:w="1558" w:type="dxa"/>
          </w:tcPr>
          <w:p w14:paraId="09D792D1" w14:textId="77777777" w:rsidR="00507E16" w:rsidRDefault="00507E16" w:rsidP="00811FED">
            <w:r w:rsidRPr="00016B9A">
              <w:rPr>
                <w:sz w:val="16"/>
              </w:rPr>
              <w:t>Almost always brings needed materials to class and is ready to work</w:t>
            </w:r>
            <w:r>
              <w:rPr>
                <w:sz w:val="16"/>
              </w:rPr>
              <w:t>.</w:t>
            </w:r>
          </w:p>
        </w:tc>
        <w:tc>
          <w:tcPr>
            <w:tcW w:w="1559" w:type="dxa"/>
          </w:tcPr>
          <w:p w14:paraId="2E2817CB" w14:textId="77777777" w:rsidR="00507E16" w:rsidRDefault="00507E16" w:rsidP="00811FED">
            <w:r w:rsidRPr="00016B9A">
              <w:rPr>
                <w:sz w:val="16"/>
              </w:rPr>
              <w:t>Almost always brings needed materials but sometimes needs to settle down and get to work (7-6 pts.)</w:t>
            </w:r>
          </w:p>
        </w:tc>
        <w:tc>
          <w:tcPr>
            <w:tcW w:w="1559" w:type="dxa"/>
          </w:tcPr>
          <w:p w14:paraId="5325A59B" w14:textId="77777777" w:rsidR="00507E16" w:rsidRDefault="00507E16" w:rsidP="00811FED">
            <w:r w:rsidRPr="00016B9A">
              <w:rPr>
                <w:sz w:val="16"/>
              </w:rPr>
              <w:t>Often forgets needed materials or is rarely ready to get to work.</w:t>
            </w:r>
          </w:p>
        </w:tc>
      </w:tr>
      <w:tr w:rsidR="00507E16" w14:paraId="4FE59E25" w14:textId="77777777" w:rsidTr="00811FED">
        <w:tc>
          <w:tcPr>
            <w:tcW w:w="1558" w:type="dxa"/>
          </w:tcPr>
          <w:p w14:paraId="00461753" w14:textId="77777777" w:rsidR="00507E16" w:rsidRDefault="00507E16" w:rsidP="00811FED"/>
        </w:tc>
        <w:tc>
          <w:tcPr>
            <w:tcW w:w="1558" w:type="dxa"/>
          </w:tcPr>
          <w:p w14:paraId="1BF98C1E" w14:textId="77777777" w:rsidR="00507E16" w:rsidRDefault="00507E16" w:rsidP="00811FED">
            <w:r w:rsidRPr="00016B9A">
              <w:rPr>
                <w:b/>
                <w:sz w:val="22"/>
              </w:rPr>
              <w:t>Pride</w:t>
            </w:r>
          </w:p>
        </w:tc>
        <w:tc>
          <w:tcPr>
            <w:tcW w:w="1558" w:type="dxa"/>
          </w:tcPr>
          <w:p w14:paraId="4F8120E2" w14:textId="77777777" w:rsidR="00507E16" w:rsidRDefault="00507E16" w:rsidP="00811FED">
            <w:r w:rsidRPr="00016B9A">
              <w:rPr>
                <w:sz w:val="16"/>
              </w:rPr>
              <w:t>Work reflects this student's best efforts.</w:t>
            </w:r>
          </w:p>
        </w:tc>
        <w:tc>
          <w:tcPr>
            <w:tcW w:w="1558" w:type="dxa"/>
          </w:tcPr>
          <w:p w14:paraId="27D758FE" w14:textId="77777777" w:rsidR="00507E16" w:rsidRDefault="00507E16" w:rsidP="00811FED">
            <w:r w:rsidRPr="00016B9A">
              <w:rPr>
                <w:sz w:val="16"/>
              </w:rPr>
              <w:t>Work reflects a strong effort from this student.</w:t>
            </w:r>
          </w:p>
        </w:tc>
        <w:tc>
          <w:tcPr>
            <w:tcW w:w="1559" w:type="dxa"/>
          </w:tcPr>
          <w:p w14:paraId="0B7DC86A" w14:textId="77777777" w:rsidR="00507E16" w:rsidRDefault="00507E16" w:rsidP="00811FED">
            <w:r w:rsidRPr="00016B9A">
              <w:rPr>
                <w:sz w:val="16"/>
              </w:rPr>
              <w:t>Work reflects some effort from this student.</w:t>
            </w:r>
          </w:p>
        </w:tc>
        <w:tc>
          <w:tcPr>
            <w:tcW w:w="1559" w:type="dxa"/>
          </w:tcPr>
          <w:p w14:paraId="737E5090" w14:textId="77777777" w:rsidR="00507E16" w:rsidRDefault="00507E16" w:rsidP="00811FED">
            <w:r w:rsidRPr="00016B9A">
              <w:rPr>
                <w:sz w:val="16"/>
              </w:rPr>
              <w:t>Work reflects very little effort on the part of this student.</w:t>
            </w:r>
          </w:p>
        </w:tc>
      </w:tr>
      <w:tr w:rsidR="00507E16" w14:paraId="1D71A879" w14:textId="77777777" w:rsidTr="00811FED">
        <w:tc>
          <w:tcPr>
            <w:tcW w:w="1558" w:type="dxa"/>
          </w:tcPr>
          <w:p w14:paraId="36F0D8C5" w14:textId="77777777" w:rsidR="00507E16" w:rsidRDefault="00507E16" w:rsidP="00811FED"/>
        </w:tc>
        <w:tc>
          <w:tcPr>
            <w:tcW w:w="1558" w:type="dxa"/>
          </w:tcPr>
          <w:p w14:paraId="50B8C38C" w14:textId="77777777" w:rsidR="00507E16" w:rsidRDefault="00507E16" w:rsidP="00811FED">
            <w:r w:rsidRPr="00016B9A">
              <w:rPr>
                <w:b/>
                <w:sz w:val="22"/>
              </w:rPr>
              <w:t xml:space="preserve">Monitors </w:t>
            </w:r>
            <w:r>
              <w:rPr>
                <w:b/>
                <w:sz w:val="22"/>
              </w:rPr>
              <w:t>team</w:t>
            </w:r>
            <w:r w:rsidRPr="00016B9A">
              <w:rPr>
                <w:b/>
                <w:sz w:val="22"/>
              </w:rPr>
              <w:t xml:space="preserve"> </w:t>
            </w:r>
            <w:r>
              <w:rPr>
                <w:b/>
                <w:sz w:val="22"/>
              </w:rPr>
              <w:t>e</w:t>
            </w:r>
            <w:r w:rsidRPr="00016B9A">
              <w:rPr>
                <w:b/>
                <w:sz w:val="22"/>
              </w:rPr>
              <w:t>ffectiveness</w:t>
            </w:r>
          </w:p>
        </w:tc>
        <w:tc>
          <w:tcPr>
            <w:tcW w:w="1558" w:type="dxa"/>
          </w:tcPr>
          <w:p w14:paraId="5B32C4B9" w14:textId="77777777" w:rsidR="00507E16" w:rsidRDefault="00507E16" w:rsidP="00811FED">
            <w:r w:rsidRPr="00016B9A">
              <w:rPr>
                <w:sz w:val="16"/>
              </w:rPr>
              <w:t>Routinely monitors the effectiveness of the group</w:t>
            </w:r>
            <w:r>
              <w:rPr>
                <w:sz w:val="16"/>
              </w:rPr>
              <w:t xml:space="preserve"> </w:t>
            </w:r>
            <w:r w:rsidRPr="00016B9A">
              <w:rPr>
                <w:sz w:val="16"/>
              </w:rPr>
              <w:t>and makes suggestions to make it more effective.</w:t>
            </w:r>
          </w:p>
        </w:tc>
        <w:tc>
          <w:tcPr>
            <w:tcW w:w="1558" w:type="dxa"/>
          </w:tcPr>
          <w:p w14:paraId="45B1D881" w14:textId="77777777" w:rsidR="00507E16" w:rsidRDefault="00507E16" w:rsidP="00811FED">
            <w:r w:rsidRPr="00016B9A">
              <w:rPr>
                <w:sz w:val="16"/>
              </w:rPr>
              <w:t>Routinely monitors the effectiveness of the group and works to make the group more effective</w:t>
            </w:r>
            <w:r>
              <w:rPr>
                <w:sz w:val="16"/>
              </w:rPr>
              <w:t>.</w:t>
            </w:r>
          </w:p>
        </w:tc>
        <w:tc>
          <w:tcPr>
            <w:tcW w:w="1559" w:type="dxa"/>
          </w:tcPr>
          <w:p w14:paraId="52CBAAE6" w14:textId="77777777" w:rsidR="00507E16" w:rsidRDefault="00507E16" w:rsidP="00811FED">
            <w:r w:rsidRPr="00016B9A">
              <w:rPr>
                <w:sz w:val="16"/>
              </w:rPr>
              <w:t xml:space="preserve">Occasionally monitors the effectiveness of the group and works to </w:t>
            </w:r>
            <w:r w:rsidRPr="00016B9A">
              <w:rPr>
                <w:sz w:val="16"/>
              </w:rPr>
              <w:lastRenderedPageBreak/>
              <w:t>make the group more effective.</w:t>
            </w:r>
          </w:p>
          <w:p w14:paraId="6A6811D1" w14:textId="77777777" w:rsidR="00507E16" w:rsidRPr="005621C6" w:rsidRDefault="00507E16" w:rsidP="00811FED">
            <w:pPr>
              <w:jc w:val="center"/>
            </w:pPr>
          </w:p>
        </w:tc>
        <w:tc>
          <w:tcPr>
            <w:tcW w:w="1559" w:type="dxa"/>
          </w:tcPr>
          <w:p w14:paraId="35807E14" w14:textId="77777777" w:rsidR="00507E16" w:rsidRDefault="00507E16" w:rsidP="00811FED">
            <w:r w:rsidRPr="00016B9A">
              <w:rPr>
                <w:sz w:val="16"/>
              </w:rPr>
              <w:lastRenderedPageBreak/>
              <w:t>Rarely monitors the effectiveness of the group and does not work to make it more effective.</w:t>
            </w:r>
          </w:p>
        </w:tc>
      </w:tr>
      <w:tr w:rsidR="00507E16" w14:paraId="5ECF4F36" w14:textId="77777777" w:rsidTr="00811FED">
        <w:tc>
          <w:tcPr>
            <w:tcW w:w="1558" w:type="dxa"/>
          </w:tcPr>
          <w:p w14:paraId="2C58F051" w14:textId="77777777" w:rsidR="00507E16" w:rsidRDefault="00507E16" w:rsidP="00811FED"/>
        </w:tc>
        <w:tc>
          <w:tcPr>
            <w:tcW w:w="1558" w:type="dxa"/>
          </w:tcPr>
          <w:p w14:paraId="6B081C67" w14:textId="77777777" w:rsidR="00507E16" w:rsidRDefault="00507E16" w:rsidP="00811FED">
            <w:r w:rsidRPr="00016B9A">
              <w:rPr>
                <w:b/>
                <w:sz w:val="22"/>
              </w:rPr>
              <w:t>Working with Others</w:t>
            </w:r>
          </w:p>
        </w:tc>
        <w:tc>
          <w:tcPr>
            <w:tcW w:w="1558" w:type="dxa"/>
          </w:tcPr>
          <w:p w14:paraId="31369879" w14:textId="77777777" w:rsidR="00507E16" w:rsidRDefault="00507E16" w:rsidP="00811FED">
            <w:r w:rsidRPr="00016B9A">
              <w:rPr>
                <w:sz w:val="16"/>
              </w:rPr>
              <w:t>Almost always listens to, shares with, and supports the efforts of others. Tries to keep people working well together.</w:t>
            </w:r>
          </w:p>
        </w:tc>
        <w:tc>
          <w:tcPr>
            <w:tcW w:w="1558" w:type="dxa"/>
          </w:tcPr>
          <w:p w14:paraId="168439F1" w14:textId="77777777" w:rsidR="00507E16" w:rsidRDefault="00507E16" w:rsidP="00811FED">
            <w:r w:rsidRPr="00016B9A">
              <w:rPr>
                <w:sz w:val="16"/>
              </w:rPr>
              <w:t>Usually listens to, shares, with, and supports the efforts of others. Does not cause "waves" in the group.</w:t>
            </w:r>
          </w:p>
        </w:tc>
        <w:tc>
          <w:tcPr>
            <w:tcW w:w="1559" w:type="dxa"/>
          </w:tcPr>
          <w:p w14:paraId="69AFA02D" w14:textId="77777777" w:rsidR="00507E16" w:rsidRDefault="00507E16" w:rsidP="00811FED">
            <w:r w:rsidRPr="00016B9A">
              <w:rPr>
                <w:sz w:val="16"/>
              </w:rPr>
              <w:t>Often listens to, shares with, and supports the efforts of others, but sometimes is not a good team member.</w:t>
            </w:r>
          </w:p>
        </w:tc>
        <w:tc>
          <w:tcPr>
            <w:tcW w:w="1559" w:type="dxa"/>
          </w:tcPr>
          <w:p w14:paraId="11A0BF15" w14:textId="77777777" w:rsidR="00507E16" w:rsidRDefault="00507E16" w:rsidP="00811FED">
            <w:r w:rsidRPr="00016B9A">
              <w:rPr>
                <w:sz w:val="16"/>
              </w:rPr>
              <w:t>Rarely listens to, shares with, and supports the efforts of others. Often is not a good team player.</w:t>
            </w:r>
          </w:p>
        </w:tc>
      </w:tr>
      <w:tr w:rsidR="00507E16" w14:paraId="2E7363D6" w14:textId="77777777" w:rsidTr="00811FED">
        <w:tc>
          <w:tcPr>
            <w:tcW w:w="1558" w:type="dxa"/>
          </w:tcPr>
          <w:p w14:paraId="521EA880" w14:textId="77777777" w:rsidR="00507E16" w:rsidRDefault="00507E16" w:rsidP="00811FED"/>
        </w:tc>
        <w:tc>
          <w:tcPr>
            <w:tcW w:w="7792" w:type="dxa"/>
            <w:gridSpan w:val="5"/>
          </w:tcPr>
          <w:p w14:paraId="7D332730" w14:textId="77777777" w:rsidR="00507E16" w:rsidRDefault="00507E16" w:rsidP="00811FED">
            <w:r w:rsidRPr="00016B9A">
              <w:rPr>
                <w:b/>
              </w:rPr>
              <w:t>TOTAL =</w:t>
            </w:r>
          </w:p>
        </w:tc>
      </w:tr>
    </w:tbl>
    <w:p w14:paraId="6AB5A4FE" w14:textId="6D984399" w:rsidR="00507E16" w:rsidRDefault="00507E16" w:rsidP="001E1156">
      <w:pPr>
        <w:jc w:val="both"/>
        <w:rPr>
          <w:sz w:val="28"/>
        </w:rPr>
      </w:pPr>
    </w:p>
    <w:p w14:paraId="24727730" w14:textId="77777777" w:rsidR="00507E16" w:rsidRPr="00016B9A" w:rsidRDefault="00507E16" w:rsidP="00507E16">
      <w:pPr>
        <w:jc w:val="both"/>
        <w:rPr>
          <w:sz w:val="28"/>
        </w:rPr>
      </w:pPr>
      <w:r w:rsidRPr="00016B9A">
        <w:rPr>
          <w:sz w:val="28"/>
        </w:rPr>
        <w:t>Evaluator _________________________________</w:t>
      </w:r>
    </w:p>
    <w:p w14:paraId="56532D8D" w14:textId="77777777" w:rsidR="00507E16" w:rsidRPr="00016B9A" w:rsidRDefault="00507E16" w:rsidP="00507E16">
      <w:pPr>
        <w:pStyle w:val="Heading2"/>
        <w:jc w:val="both"/>
      </w:pPr>
      <w:r w:rsidRPr="00016B9A">
        <w:rPr>
          <w:b w:val="0"/>
        </w:rPr>
        <w:t xml:space="preserve">The following is a </w:t>
      </w:r>
      <w:r>
        <w:rPr>
          <w:b w:val="0"/>
        </w:rPr>
        <w:t>proposed rubric</w:t>
      </w:r>
      <w:r w:rsidRPr="00016B9A">
        <w:rPr>
          <w:b w:val="0"/>
        </w:rPr>
        <w:t xml:space="preserve"> which could be amended as desired.</w:t>
      </w:r>
    </w:p>
    <w:p w14:paraId="50076525" w14:textId="77777777" w:rsidR="00507E16" w:rsidRPr="00016B9A" w:rsidRDefault="00507E16" w:rsidP="00507E16">
      <w:pPr>
        <w:pStyle w:val="Heading2"/>
        <w:jc w:val="both"/>
      </w:pPr>
    </w:p>
    <w:p w14:paraId="7893C926" w14:textId="77777777" w:rsidR="00C5776B" w:rsidRPr="00016B9A" w:rsidRDefault="00C5776B" w:rsidP="001E1156">
      <w:pPr>
        <w:pStyle w:val="Heading2"/>
        <w:jc w:val="both"/>
      </w:pPr>
    </w:p>
    <w:p w14:paraId="5898BD4D" w14:textId="77777777" w:rsidR="00C5776B" w:rsidRPr="00016B9A" w:rsidRDefault="001E1156" w:rsidP="001E1156">
      <w:pPr>
        <w:pStyle w:val="Heading2"/>
        <w:jc w:val="both"/>
      </w:pPr>
      <w:r>
        <w:br w:type="page"/>
      </w:r>
      <w:r w:rsidR="00C5776B" w:rsidRPr="00016B9A">
        <w:lastRenderedPageBreak/>
        <w:t>Negotiation Assignment Marking Scheme</w:t>
      </w:r>
    </w:p>
    <w:p w14:paraId="76A30E9B" w14:textId="77777777" w:rsidR="00C5776B" w:rsidRPr="00016B9A" w:rsidRDefault="00C5776B" w:rsidP="001E1156">
      <w:pPr>
        <w:jc w:val="both"/>
      </w:pPr>
    </w:p>
    <w:p w14:paraId="68745621" w14:textId="1A2A09C2" w:rsidR="00C5776B" w:rsidRPr="00016B9A" w:rsidRDefault="00C5776B" w:rsidP="001E1156">
      <w:pPr>
        <w:jc w:val="both"/>
      </w:pPr>
      <w:r w:rsidRPr="00016B9A">
        <w:t>The assignment is worth [insert %] of the grade for the course.</w:t>
      </w:r>
      <w:r w:rsidR="00F32242">
        <w:t xml:space="preserve"> </w:t>
      </w:r>
      <w:r w:rsidRPr="00016B9A">
        <w:t xml:space="preserve">The marks for the assignment will be broken down between the results achieved, how good a deal did you get, which is worth </w:t>
      </w:r>
      <w:r>
        <w:t>_____</w:t>
      </w:r>
      <w:r w:rsidRPr="00016B9A">
        <w:t>% of the marks for this assignment</w:t>
      </w:r>
      <w:r>
        <w:t>, and ____</w:t>
      </w:r>
      <w:r w:rsidRPr="00016B9A">
        <w:t xml:space="preserve"> % for the material submitted.</w:t>
      </w:r>
    </w:p>
    <w:p w14:paraId="521919B6" w14:textId="77777777" w:rsidR="00C5776B" w:rsidRPr="00016B9A" w:rsidRDefault="00C5776B" w:rsidP="001E1156">
      <w:pPr>
        <w:jc w:val="both"/>
      </w:pPr>
    </w:p>
    <w:p w14:paraId="27FC4046" w14:textId="77777777" w:rsidR="00C5776B" w:rsidRPr="00016B9A" w:rsidRDefault="00C5776B" w:rsidP="001E1156">
      <w:pPr>
        <w:jc w:val="both"/>
      </w:pPr>
      <w:r w:rsidRPr="00016B9A">
        <w:t xml:space="preserve">The marks for the results achieved will be allocated as follows: </w:t>
      </w:r>
    </w:p>
    <w:p w14:paraId="133A7927" w14:textId="77777777" w:rsidR="00C5776B" w:rsidRPr="00016B9A" w:rsidRDefault="00C5776B" w:rsidP="001E1156">
      <w:pPr>
        <w:jc w:val="both"/>
      </w:pPr>
    </w:p>
    <w:p w14:paraId="454677BA" w14:textId="2AC64C85" w:rsidR="00C5776B" w:rsidRPr="00016B9A" w:rsidRDefault="00C5776B" w:rsidP="001E1156">
      <w:pPr>
        <w:numPr>
          <w:ilvl w:val="0"/>
          <w:numId w:val="7"/>
        </w:numPr>
        <w:jc w:val="both"/>
      </w:pPr>
      <w:r w:rsidRPr="00016B9A">
        <w:t>Each issue will be marked out of 10 for each team.</w:t>
      </w:r>
      <w:r w:rsidR="00F32242">
        <w:t xml:space="preserve"> </w:t>
      </w:r>
      <w:r w:rsidRPr="00016B9A">
        <w:t>For each issue there are 16 total points available, which must be divided between the union and the management team.</w:t>
      </w:r>
      <w:r w:rsidR="00F32242">
        <w:t xml:space="preserve"> </w:t>
      </w:r>
      <w:r w:rsidRPr="00016B9A">
        <w:t>For example, on issue 1 management achieves a better result and the points are divided as follows: 9 for the management team and 7 for the union team.</w:t>
      </w:r>
      <w:r w:rsidR="00F32242">
        <w:t xml:space="preserve"> </w:t>
      </w:r>
      <w:r w:rsidRPr="00016B9A">
        <w:t>For issue 2 the union achieves a better result</w:t>
      </w:r>
      <w:r w:rsidR="00F03784">
        <w:t>,</w:t>
      </w:r>
      <w:r w:rsidRPr="00016B9A">
        <w:t xml:space="preserve"> and the points are allocated with 10 going to the union team and 6 to the management team.</w:t>
      </w:r>
      <w:r w:rsidR="00F32242">
        <w:t xml:space="preserve"> </w:t>
      </w:r>
      <w:r w:rsidRPr="00016B9A">
        <w:t xml:space="preserve">This means that a bargaining team can make concessions in some areas, provided that better results are achieved in other areas. </w:t>
      </w:r>
    </w:p>
    <w:p w14:paraId="3B6BFB01" w14:textId="77777777" w:rsidR="00C5776B" w:rsidRPr="00016B9A" w:rsidRDefault="00C5776B" w:rsidP="001E1156">
      <w:pPr>
        <w:jc w:val="both"/>
      </w:pPr>
    </w:p>
    <w:p w14:paraId="38892670" w14:textId="77777777" w:rsidR="00C5776B" w:rsidRPr="00016B9A" w:rsidRDefault="00C5776B" w:rsidP="001E1156">
      <w:pPr>
        <w:numPr>
          <w:ilvl w:val="0"/>
          <w:numId w:val="7"/>
        </w:numPr>
        <w:jc w:val="both"/>
      </w:pPr>
      <w:r w:rsidRPr="00016B9A">
        <w:t>Marks will be deducted if an agreement is not reached by the strike or lockout deadline as follows: .5 marks for each 10 minutes that the agreement is delayed after the strike deadline.</w:t>
      </w:r>
    </w:p>
    <w:p w14:paraId="00945EB3" w14:textId="77777777" w:rsidR="00C5776B" w:rsidRPr="00016B9A" w:rsidRDefault="00C5776B" w:rsidP="001E1156">
      <w:pPr>
        <w:jc w:val="both"/>
      </w:pPr>
    </w:p>
    <w:p w14:paraId="57019B7E" w14:textId="77777777" w:rsidR="00C5776B" w:rsidRPr="00016B9A" w:rsidRDefault="008E6FAB" w:rsidP="001E1156">
      <w:pPr>
        <w:jc w:val="both"/>
        <w:rPr>
          <w:b/>
          <w:szCs w:val="24"/>
        </w:rPr>
      </w:pPr>
      <w:r>
        <w:rPr>
          <w:b/>
          <w:szCs w:val="24"/>
        </w:rPr>
        <w:br w:type="page"/>
      </w:r>
      <w:r w:rsidR="00C5776B" w:rsidRPr="00016B9A">
        <w:rPr>
          <w:b/>
          <w:szCs w:val="24"/>
        </w:rPr>
        <w:lastRenderedPageBreak/>
        <w:t>Confidential Union and Management Instructions</w:t>
      </w:r>
    </w:p>
    <w:p w14:paraId="73B71FE4" w14:textId="77777777" w:rsidR="00C5776B" w:rsidRPr="00016B9A" w:rsidRDefault="00C5776B" w:rsidP="001E1156">
      <w:pPr>
        <w:jc w:val="both"/>
      </w:pPr>
    </w:p>
    <w:p w14:paraId="534F6171" w14:textId="77777777" w:rsidR="00C5776B" w:rsidRPr="00016B9A" w:rsidRDefault="00C5776B" w:rsidP="001E1156">
      <w:pPr>
        <w:jc w:val="both"/>
        <w:rPr>
          <w:b/>
        </w:rPr>
      </w:pPr>
      <w:r w:rsidRPr="00016B9A">
        <w:rPr>
          <w:b/>
        </w:rPr>
        <w:t xml:space="preserve">Provincial Lottery Corporation </w:t>
      </w:r>
    </w:p>
    <w:p w14:paraId="275A1062" w14:textId="77777777" w:rsidR="00C5776B" w:rsidRPr="00016B9A" w:rsidRDefault="00C5776B" w:rsidP="001E1156">
      <w:pPr>
        <w:jc w:val="both"/>
        <w:rPr>
          <w:b/>
        </w:rPr>
      </w:pPr>
    </w:p>
    <w:p w14:paraId="45333B65" w14:textId="77777777" w:rsidR="00C5776B" w:rsidRPr="00016B9A" w:rsidRDefault="00C5776B" w:rsidP="001E1156">
      <w:pPr>
        <w:jc w:val="both"/>
        <w:rPr>
          <w:b/>
        </w:rPr>
      </w:pPr>
      <w:r w:rsidRPr="00016B9A">
        <w:rPr>
          <w:b/>
        </w:rPr>
        <w:t>Confidential Union Bargaining Team Instructions</w:t>
      </w:r>
    </w:p>
    <w:p w14:paraId="597A6995" w14:textId="77777777" w:rsidR="00C5776B" w:rsidRPr="00016B9A" w:rsidRDefault="00C5776B" w:rsidP="001E1156">
      <w:pPr>
        <w:jc w:val="both"/>
      </w:pPr>
    </w:p>
    <w:p w14:paraId="48315571" w14:textId="77777777" w:rsidR="00C5776B" w:rsidRPr="00016B9A" w:rsidRDefault="00C5776B" w:rsidP="001E1156">
      <w:pPr>
        <w:jc w:val="both"/>
      </w:pPr>
      <w:r w:rsidRPr="00016B9A">
        <w:t>To: Union Bargaining Team</w:t>
      </w:r>
    </w:p>
    <w:p w14:paraId="27A7A180" w14:textId="77777777" w:rsidR="00C5776B" w:rsidRPr="00016B9A" w:rsidRDefault="00C5776B" w:rsidP="001E1156">
      <w:pPr>
        <w:jc w:val="both"/>
      </w:pPr>
    </w:p>
    <w:p w14:paraId="64EB6FFC" w14:textId="77777777" w:rsidR="00C5776B" w:rsidRPr="00016B9A" w:rsidRDefault="00C5776B" w:rsidP="001E1156">
      <w:pPr>
        <w:jc w:val="both"/>
      </w:pPr>
      <w:r w:rsidRPr="00016B9A">
        <w:t>From: Local Executive</w:t>
      </w:r>
    </w:p>
    <w:p w14:paraId="3733F123" w14:textId="77777777" w:rsidR="00C5776B" w:rsidRPr="00016B9A" w:rsidRDefault="00C5776B" w:rsidP="001E1156">
      <w:pPr>
        <w:jc w:val="both"/>
      </w:pPr>
    </w:p>
    <w:p w14:paraId="5EB69658" w14:textId="77777777" w:rsidR="00C5776B" w:rsidRPr="00016B9A" w:rsidRDefault="00C5776B" w:rsidP="001E1156">
      <w:pPr>
        <w:jc w:val="both"/>
      </w:pPr>
      <w:r w:rsidRPr="00016B9A">
        <w:t>Subject: Contract Renewal Negotiations</w:t>
      </w:r>
    </w:p>
    <w:p w14:paraId="1DB28483" w14:textId="77777777" w:rsidR="00C5776B" w:rsidRPr="00016B9A" w:rsidRDefault="00C5776B" w:rsidP="001E1156">
      <w:pPr>
        <w:jc w:val="both"/>
      </w:pPr>
    </w:p>
    <w:p w14:paraId="6492678F" w14:textId="59C523AD" w:rsidR="00C5776B" w:rsidRPr="00016B9A" w:rsidRDefault="00C5776B" w:rsidP="001E1156">
      <w:pPr>
        <w:autoSpaceDE w:val="0"/>
        <w:autoSpaceDN w:val="0"/>
        <w:adjustRightInd w:val="0"/>
        <w:jc w:val="both"/>
      </w:pPr>
      <w:r w:rsidRPr="00016B9A">
        <w:t xml:space="preserve">This memo provides instructions to members of the bargaining team representing </w:t>
      </w:r>
      <w:r w:rsidR="00411214" w:rsidRPr="00F32242">
        <w:t>A</w:t>
      </w:r>
      <w:r w:rsidR="00411214">
        <w:t xml:space="preserve">llied </w:t>
      </w:r>
      <w:r w:rsidR="00411214" w:rsidRPr="00D13E1D">
        <w:t>Service</w:t>
      </w:r>
      <w:r w:rsidR="00411214" w:rsidRPr="00F32242">
        <w:t xml:space="preserve"> U</w:t>
      </w:r>
      <w:r w:rsidR="00411214">
        <w:t>nion</w:t>
      </w:r>
      <w:r w:rsidR="00411214" w:rsidRPr="00F32242">
        <w:t xml:space="preserve"> C</w:t>
      </w:r>
      <w:r w:rsidR="00411214">
        <w:t xml:space="preserve">anada </w:t>
      </w:r>
      <w:r w:rsidR="00411214" w:rsidRPr="00F32242">
        <w:t>L</w:t>
      </w:r>
      <w:r w:rsidR="00411214">
        <w:t xml:space="preserve">ocal </w:t>
      </w:r>
      <w:r w:rsidR="00411214" w:rsidRPr="00F32242">
        <w:t>#254</w:t>
      </w:r>
      <w:r w:rsidRPr="00016B9A">
        <w:t xml:space="preserve"> Union for the upcoming contract negotiations with the </w:t>
      </w:r>
      <w:r w:rsidR="00411214">
        <w:t>Clean Right Partners Inc</w:t>
      </w:r>
      <w:r w:rsidRPr="00016B9A">
        <w:t>.</w:t>
      </w:r>
      <w:r w:rsidR="00F32242">
        <w:t xml:space="preserve"> </w:t>
      </w:r>
      <w:r w:rsidRPr="00016B9A">
        <w:t>The bargaining team is instructed to deal with the issues referred to here and an</w:t>
      </w:r>
      <w:r>
        <w:t>y issues raised by management.</w:t>
      </w:r>
      <w:r w:rsidR="00F32242">
        <w:t xml:space="preserve"> </w:t>
      </w:r>
      <w:r w:rsidRPr="00016B9A">
        <w:t>The team is directed to negotiate an agreement with the employer that, to the extent possible, falls within the limits prescribed in this memo.</w:t>
      </w:r>
      <w:r w:rsidR="00F32242">
        <w:t xml:space="preserve"> </w:t>
      </w:r>
      <w:r w:rsidRPr="00016B9A">
        <w:t>If any issues arise in negotiations that are not covered in this memo the team is authorized to settle those issues on the best terms possible.</w:t>
      </w:r>
    </w:p>
    <w:p w14:paraId="5F9BCE36" w14:textId="77777777" w:rsidR="00C5776B" w:rsidRPr="00016B9A" w:rsidRDefault="00C5776B" w:rsidP="001E1156">
      <w:pPr>
        <w:jc w:val="both"/>
      </w:pPr>
    </w:p>
    <w:p w14:paraId="7742D1B8" w14:textId="77777777" w:rsidR="00411214" w:rsidRDefault="00411214" w:rsidP="001E1156">
      <w:pPr>
        <w:jc w:val="both"/>
        <w:rPr>
          <w:b/>
        </w:rPr>
      </w:pPr>
      <w:r>
        <w:rPr>
          <w:b/>
        </w:rPr>
        <w:t>Article 1 Recognition</w:t>
      </w:r>
      <w:r w:rsidR="0016584F">
        <w:rPr>
          <w:b/>
        </w:rPr>
        <w:t xml:space="preserve"> and Scope</w:t>
      </w:r>
    </w:p>
    <w:p w14:paraId="59747375" w14:textId="77777777" w:rsidR="00411214" w:rsidRDefault="00411214" w:rsidP="001E1156">
      <w:pPr>
        <w:jc w:val="both"/>
        <w:rPr>
          <w:b/>
        </w:rPr>
      </w:pPr>
    </w:p>
    <w:p w14:paraId="637E33D5" w14:textId="77777777" w:rsidR="00411214" w:rsidRDefault="00411214" w:rsidP="001E1156">
      <w:pPr>
        <w:jc w:val="both"/>
      </w:pPr>
      <w:r>
        <w:t>The current agreement provides for the replacement of non bargaining unit employees, including supervisors to replace bargaining unit employees when on vacation.</w:t>
      </w:r>
      <w:r w:rsidR="00F32242">
        <w:t xml:space="preserve"> </w:t>
      </w:r>
      <w:r w:rsidR="0016584F">
        <w:t>T</w:t>
      </w:r>
      <w:r w:rsidR="00FB1C80">
        <w:t>he U</w:t>
      </w:r>
      <w:r w:rsidR="0016584F">
        <w:t>nion is concern with erosion of their membership and will seek to remove this provision.</w:t>
      </w:r>
      <w:r w:rsidR="00F32242">
        <w:t xml:space="preserve"> </w:t>
      </w:r>
      <w:r w:rsidR="0016584F">
        <w:t>Bargaining unit employees who are on vacation should be replaced by other bargaining unit employees.</w:t>
      </w:r>
    </w:p>
    <w:p w14:paraId="7B975488" w14:textId="77777777" w:rsidR="00411214" w:rsidRDefault="00411214" w:rsidP="001E1156">
      <w:pPr>
        <w:jc w:val="both"/>
        <w:rPr>
          <w:b/>
        </w:rPr>
      </w:pPr>
    </w:p>
    <w:p w14:paraId="7792E3A8" w14:textId="77777777" w:rsidR="00C5776B" w:rsidRDefault="00C5776B" w:rsidP="001E1156">
      <w:pPr>
        <w:jc w:val="both"/>
        <w:rPr>
          <w:b/>
        </w:rPr>
      </w:pPr>
      <w:r w:rsidRPr="00016B9A">
        <w:rPr>
          <w:b/>
        </w:rPr>
        <w:t>Article 2 Union Security</w:t>
      </w:r>
    </w:p>
    <w:p w14:paraId="5934A6C8" w14:textId="77777777" w:rsidR="0016584F" w:rsidRPr="00016B9A" w:rsidRDefault="0016584F" w:rsidP="001E1156">
      <w:pPr>
        <w:jc w:val="both"/>
        <w:rPr>
          <w:b/>
        </w:rPr>
      </w:pPr>
    </w:p>
    <w:p w14:paraId="53EF1F25" w14:textId="3F10755B" w:rsidR="00C5776B" w:rsidRDefault="00C5776B" w:rsidP="001E1156">
      <w:pPr>
        <w:jc w:val="both"/>
      </w:pPr>
      <w:r w:rsidRPr="00016B9A">
        <w:t xml:space="preserve">The current agreement </w:t>
      </w:r>
      <w:r w:rsidR="0016584F">
        <w:t>provides tha</w:t>
      </w:r>
      <w:r w:rsidR="00FB1C80">
        <w:t>t the employer must supply the U</w:t>
      </w:r>
      <w:r w:rsidR="0016584F">
        <w:t xml:space="preserve">nion a list of employees and their respective </w:t>
      </w:r>
      <w:r w:rsidR="005257D8">
        <w:t>s</w:t>
      </w:r>
      <w:r w:rsidR="0016584F">
        <w:t xml:space="preserve">ocial </w:t>
      </w:r>
      <w:r w:rsidR="005257D8">
        <w:t>i</w:t>
      </w:r>
      <w:r w:rsidR="0016584F">
        <w:t xml:space="preserve">nsurance </w:t>
      </w:r>
      <w:r w:rsidR="005257D8">
        <w:t>n</w:t>
      </w:r>
      <w:r w:rsidR="0016584F">
        <w:t>umbers for which the employer has deducted union dues.</w:t>
      </w:r>
      <w:r w:rsidR="00F32242">
        <w:t xml:space="preserve"> </w:t>
      </w:r>
      <w:r w:rsidR="0016584F">
        <w:t xml:space="preserve">The union does not wish to have the liability of being in possession of personal information. The </w:t>
      </w:r>
      <w:r w:rsidR="00FB1C80">
        <w:t>union should demand that this information be removed and replaced with an alternate identifier.</w:t>
      </w:r>
    </w:p>
    <w:p w14:paraId="178ABC24" w14:textId="77777777" w:rsidR="00FB1C80" w:rsidRDefault="00FB1C80" w:rsidP="001E1156">
      <w:pPr>
        <w:jc w:val="both"/>
      </w:pPr>
    </w:p>
    <w:p w14:paraId="4060618F" w14:textId="77777777" w:rsidR="00FB1C80" w:rsidRDefault="00FB1C80" w:rsidP="001E1156">
      <w:pPr>
        <w:jc w:val="both"/>
        <w:rPr>
          <w:b/>
        </w:rPr>
      </w:pPr>
      <w:r>
        <w:rPr>
          <w:b/>
        </w:rPr>
        <w:t>Article 3 Management Rights</w:t>
      </w:r>
    </w:p>
    <w:p w14:paraId="4C8B726E" w14:textId="77777777" w:rsidR="00FB1C80" w:rsidRDefault="00FB1C80" w:rsidP="001E1156">
      <w:pPr>
        <w:jc w:val="both"/>
        <w:rPr>
          <w:b/>
        </w:rPr>
      </w:pPr>
    </w:p>
    <w:p w14:paraId="1CB1CABE" w14:textId="7572EB8A" w:rsidR="001E03B5" w:rsidRDefault="001E03B5" w:rsidP="001E1156">
      <w:pPr>
        <w:jc w:val="both"/>
        <w:rPr>
          <w:szCs w:val="24"/>
        </w:rPr>
      </w:pPr>
      <w:r>
        <w:rPr>
          <w:szCs w:val="24"/>
        </w:rPr>
        <w:t>This article provides that only employees who have acquired seniority may made a claim of being discharged without cause.</w:t>
      </w:r>
      <w:r w:rsidR="00F32242">
        <w:rPr>
          <w:szCs w:val="24"/>
        </w:rPr>
        <w:t xml:space="preserve"> </w:t>
      </w:r>
      <w:r>
        <w:rPr>
          <w:szCs w:val="24"/>
        </w:rPr>
        <w:t xml:space="preserve">The </w:t>
      </w:r>
      <w:r w:rsidR="005257D8">
        <w:rPr>
          <w:szCs w:val="24"/>
        </w:rPr>
        <w:t>u</w:t>
      </w:r>
      <w:r>
        <w:rPr>
          <w:szCs w:val="24"/>
        </w:rPr>
        <w:t>nion will demand that the phrase “who has acquired seniority” be removed.</w:t>
      </w:r>
    </w:p>
    <w:p w14:paraId="6BBB9A43" w14:textId="77777777" w:rsidR="001E03B5" w:rsidRDefault="001E03B5" w:rsidP="001E1156">
      <w:pPr>
        <w:jc w:val="both"/>
        <w:rPr>
          <w:szCs w:val="24"/>
        </w:rPr>
      </w:pPr>
    </w:p>
    <w:p w14:paraId="1719E1DF" w14:textId="55C75D52" w:rsidR="00C5776B" w:rsidRDefault="00FB1C80" w:rsidP="001E1156">
      <w:pPr>
        <w:jc w:val="both"/>
        <w:rPr>
          <w:szCs w:val="24"/>
        </w:rPr>
      </w:pPr>
      <w:r>
        <w:rPr>
          <w:szCs w:val="24"/>
        </w:rPr>
        <w:t>This article provides unilateral and unrestricted rights to operate the business.</w:t>
      </w:r>
      <w:r w:rsidR="00F32242">
        <w:rPr>
          <w:szCs w:val="24"/>
        </w:rPr>
        <w:t xml:space="preserve"> </w:t>
      </w:r>
      <w:r>
        <w:rPr>
          <w:szCs w:val="24"/>
        </w:rPr>
        <w:t xml:space="preserve">In light of employee concerns regarding a merger or sale of the business the </w:t>
      </w:r>
      <w:r w:rsidR="005257D8">
        <w:rPr>
          <w:szCs w:val="24"/>
        </w:rPr>
        <w:t>u</w:t>
      </w:r>
      <w:r>
        <w:rPr>
          <w:szCs w:val="24"/>
        </w:rPr>
        <w:t xml:space="preserve">nion will demand that advanced notice is required regarding any change in the </w:t>
      </w:r>
      <w:r w:rsidR="005257D8">
        <w:rPr>
          <w:szCs w:val="24"/>
        </w:rPr>
        <w:t xml:space="preserve">organization’s </w:t>
      </w:r>
      <w:r>
        <w:rPr>
          <w:szCs w:val="24"/>
        </w:rPr>
        <w:t>plans on how the business is operated.</w:t>
      </w:r>
      <w:r w:rsidR="00F32242">
        <w:rPr>
          <w:szCs w:val="24"/>
        </w:rPr>
        <w:t xml:space="preserve"> </w:t>
      </w:r>
    </w:p>
    <w:p w14:paraId="56FAE048" w14:textId="77777777" w:rsidR="00FB1C80" w:rsidRDefault="001E1156" w:rsidP="001E1156">
      <w:pPr>
        <w:jc w:val="both"/>
        <w:rPr>
          <w:b/>
          <w:szCs w:val="24"/>
        </w:rPr>
      </w:pPr>
      <w:r>
        <w:rPr>
          <w:b/>
          <w:szCs w:val="24"/>
        </w:rPr>
        <w:br w:type="page"/>
      </w:r>
      <w:r w:rsidR="00FB1C80">
        <w:rPr>
          <w:b/>
          <w:szCs w:val="24"/>
        </w:rPr>
        <w:lastRenderedPageBreak/>
        <w:t>Article 4 Grievance Procedure</w:t>
      </w:r>
    </w:p>
    <w:p w14:paraId="717B13CD" w14:textId="77777777" w:rsidR="00FA3CC1" w:rsidRDefault="00FA3CC1" w:rsidP="001E1156">
      <w:pPr>
        <w:jc w:val="both"/>
        <w:rPr>
          <w:b/>
          <w:szCs w:val="24"/>
        </w:rPr>
      </w:pPr>
    </w:p>
    <w:p w14:paraId="19B3A406" w14:textId="77777777" w:rsidR="00FB1C80" w:rsidRPr="00016B9A" w:rsidRDefault="00FB1C80" w:rsidP="001E1156">
      <w:pPr>
        <w:jc w:val="both"/>
      </w:pPr>
      <w:r w:rsidRPr="00016B9A">
        <w:t>The current agreement provides that the time limits in the grievance process are mandatory.</w:t>
      </w:r>
      <w:r w:rsidR="00F32242">
        <w:t xml:space="preserve"> </w:t>
      </w:r>
      <w:r w:rsidRPr="00016B9A">
        <w:t>The bargaining team should attempt to have this amended to provide tha</w:t>
      </w:r>
      <w:r w:rsidR="00644ABE">
        <w:t>t the time limits are directory, that a single arbitrator be appointed to rule on grievances, and the appointment of a conciliator as a step before arbitration.</w:t>
      </w:r>
      <w:r w:rsidR="00F32242">
        <w:t xml:space="preserve"> </w:t>
      </w:r>
      <w:r w:rsidR="00644ABE">
        <w:t>These steps are designed to reduce the cost of the arbitration process.</w:t>
      </w:r>
    </w:p>
    <w:p w14:paraId="1BA83A19" w14:textId="77777777" w:rsidR="00FB1C80" w:rsidRPr="00016B9A" w:rsidRDefault="00FB1C80" w:rsidP="001E1156">
      <w:pPr>
        <w:jc w:val="both"/>
      </w:pPr>
    </w:p>
    <w:p w14:paraId="1FC9823D" w14:textId="77777777" w:rsidR="00FB1C80" w:rsidRDefault="00C5776B" w:rsidP="001E1156">
      <w:pPr>
        <w:jc w:val="both"/>
        <w:rPr>
          <w:b/>
        </w:rPr>
      </w:pPr>
      <w:r w:rsidRPr="00016B9A">
        <w:rPr>
          <w:b/>
        </w:rPr>
        <w:t xml:space="preserve">Article </w:t>
      </w:r>
      <w:r w:rsidR="00644ABE">
        <w:rPr>
          <w:b/>
        </w:rPr>
        <w:t>10</w:t>
      </w:r>
      <w:r w:rsidRPr="00016B9A">
        <w:rPr>
          <w:b/>
        </w:rPr>
        <w:t xml:space="preserve"> </w:t>
      </w:r>
      <w:r w:rsidR="00F468D1">
        <w:rPr>
          <w:b/>
        </w:rPr>
        <w:t>Statutory H</w:t>
      </w:r>
      <w:r w:rsidR="00644ABE">
        <w:rPr>
          <w:b/>
        </w:rPr>
        <w:t>ol</w:t>
      </w:r>
      <w:r w:rsidR="00F468D1">
        <w:rPr>
          <w:b/>
        </w:rPr>
        <w:t>i</w:t>
      </w:r>
      <w:r w:rsidR="00644ABE">
        <w:rPr>
          <w:b/>
        </w:rPr>
        <w:t>days</w:t>
      </w:r>
      <w:r w:rsidR="00FB1C80">
        <w:rPr>
          <w:b/>
        </w:rPr>
        <w:t xml:space="preserve"> </w:t>
      </w:r>
    </w:p>
    <w:p w14:paraId="109617A2" w14:textId="77777777" w:rsidR="00F468D1" w:rsidRDefault="00F468D1" w:rsidP="001E1156">
      <w:pPr>
        <w:jc w:val="both"/>
        <w:rPr>
          <w:b/>
        </w:rPr>
      </w:pPr>
    </w:p>
    <w:p w14:paraId="6915618A" w14:textId="3ADAB764" w:rsidR="00C5776B" w:rsidRPr="00016B9A" w:rsidRDefault="00F468D1" w:rsidP="001E1156">
      <w:pPr>
        <w:jc w:val="both"/>
        <w:rPr>
          <w:b/>
        </w:rPr>
      </w:pPr>
      <w:r>
        <w:t>This article provides for the minimum number of holidays required by provincial</w:t>
      </w:r>
      <w:r w:rsidR="005257D8">
        <w:t xml:space="preserve"> or territorial</w:t>
      </w:r>
      <w:r>
        <w:t xml:space="preserve"> law and if employees work any of these holidays</w:t>
      </w:r>
      <w:r w:rsidR="00F32242">
        <w:t>,</w:t>
      </w:r>
      <w:r>
        <w:t xml:space="preserve"> they would be paid a premium of 1.5 times the hourly rate.</w:t>
      </w:r>
      <w:r w:rsidR="00F32242">
        <w:t xml:space="preserve"> </w:t>
      </w:r>
      <w:r>
        <w:t>The union should demand additional holidays at a premium of 2.0 times the</w:t>
      </w:r>
      <w:r w:rsidR="00F32242">
        <w:t xml:space="preserve"> </w:t>
      </w:r>
      <w:r>
        <w:t>hourly rate.</w:t>
      </w:r>
      <w:r w:rsidR="00F32242">
        <w:t xml:space="preserve"> </w:t>
      </w:r>
    </w:p>
    <w:p w14:paraId="744BD41B" w14:textId="77777777" w:rsidR="00C5776B" w:rsidRPr="00016B9A" w:rsidRDefault="00C5776B" w:rsidP="001E1156">
      <w:pPr>
        <w:jc w:val="both"/>
      </w:pPr>
    </w:p>
    <w:p w14:paraId="1C14FC02" w14:textId="77777777" w:rsidR="00C5776B" w:rsidRDefault="00C5776B" w:rsidP="001E1156">
      <w:pPr>
        <w:jc w:val="both"/>
        <w:rPr>
          <w:b/>
        </w:rPr>
      </w:pPr>
      <w:r w:rsidRPr="00016B9A">
        <w:rPr>
          <w:b/>
        </w:rPr>
        <w:t xml:space="preserve">Article </w:t>
      </w:r>
      <w:r w:rsidR="00F468D1">
        <w:rPr>
          <w:b/>
        </w:rPr>
        <w:t>1</w:t>
      </w:r>
      <w:r w:rsidR="00FF5982">
        <w:rPr>
          <w:b/>
        </w:rPr>
        <w:t>1</w:t>
      </w:r>
      <w:r w:rsidRPr="00016B9A">
        <w:rPr>
          <w:b/>
        </w:rPr>
        <w:t xml:space="preserve"> </w:t>
      </w:r>
      <w:r w:rsidR="00F468D1">
        <w:rPr>
          <w:b/>
        </w:rPr>
        <w:t>Compensation</w:t>
      </w:r>
    </w:p>
    <w:p w14:paraId="6C14974A" w14:textId="77777777" w:rsidR="00F468D1" w:rsidRPr="00016B9A" w:rsidRDefault="00F468D1" w:rsidP="001E1156">
      <w:pPr>
        <w:jc w:val="both"/>
        <w:rPr>
          <w:b/>
        </w:rPr>
      </w:pPr>
    </w:p>
    <w:p w14:paraId="6CFCE56B" w14:textId="03F4674F" w:rsidR="00FF5982" w:rsidRDefault="00FF5982" w:rsidP="001E1156">
      <w:pPr>
        <w:jc w:val="both"/>
      </w:pPr>
      <w:r w:rsidRPr="00016B9A">
        <w:t>The bargaining team is instructed to pursue a one</w:t>
      </w:r>
      <w:r w:rsidR="005257D8">
        <w:t xml:space="preserve"> </w:t>
      </w:r>
      <w:r w:rsidRPr="00016B9A">
        <w:t>or two</w:t>
      </w:r>
      <w:r w:rsidR="00106A77">
        <w:t>-</w:t>
      </w:r>
      <w:r w:rsidRPr="00016B9A">
        <w:t>year agreement.</w:t>
      </w:r>
      <w:r w:rsidR="00F32242">
        <w:t xml:space="preserve"> </w:t>
      </w:r>
      <w:r w:rsidRPr="00016B9A">
        <w:t>A three</w:t>
      </w:r>
      <w:r w:rsidR="00106A77">
        <w:t>-</w:t>
      </w:r>
      <w:r w:rsidRPr="00016B9A">
        <w:t>year agreement is acceptable only if there is adequate protection against inflation. For the f</w:t>
      </w:r>
      <w:r>
        <w:t>irst year of the agreement the l</w:t>
      </w:r>
      <w:r w:rsidRPr="00016B9A">
        <w:t>ocal hopes to achieve a 4 percent wage increase, and under no circumstances will it accept less than a 2 percent increase.</w:t>
      </w:r>
      <w:r w:rsidR="00F32242">
        <w:t xml:space="preserve"> </w:t>
      </w:r>
      <w:r w:rsidRPr="00016B9A">
        <w:t>In the second year of the con</w:t>
      </w:r>
      <w:r>
        <w:t>tract the l</w:t>
      </w:r>
      <w:r w:rsidRPr="00016B9A">
        <w:t>ocal hopes to achieve a 3 percent increase and under no circumstances will accept less than a 2 percent increase.</w:t>
      </w:r>
      <w:r w:rsidR="00F32242">
        <w:t xml:space="preserve"> </w:t>
      </w:r>
      <w:r w:rsidRPr="00016B9A">
        <w:t xml:space="preserve">A strike vote has not yet been held; however, it is anticipated that the bargaining unit will vote in favour of a strike. </w:t>
      </w:r>
    </w:p>
    <w:p w14:paraId="3CFA3DAC" w14:textId="77777777" w:rsidR="00FF5982" w:rsidRDefault="00FF5982" w:rsidP="001E1156">
      <w:pPr>
        <w:jc w:val="both"/>
      </w:pPr>
    </w:p>
    <w:p w14:paraId="671CB670" w14:textId="77777777" w:rsidR="00FF5982" w:rsidRPr="00016B9A" w:rsidRDefault="00FF5982" w:rsidP="001E1156">
      <w:pPr>
        <w:jc w:val="both"/>
      </w:pPr>
      <w:r>
        <w:t>The current agreement also provides for $130 purchase for safety shoes.</w:t>
      </w:r>
      <w:r w:rsidR="00F32242">
        <w:t xml:space="preserve"> </w:t>
      </w:r>
      <w:r>
        <w:t xml:space="preserve">The union should seek </w:t>
      </w:r>
      <w:r w:rsidR="00641013">
        <w:t>to increase this amount to $150.</w:t>
      </w:r>
    </w:p>
    <w:p w14:paraId="538FE76A" w14:textId="77777777" w:rsidR="00C5776B" w:rsidRPr="00016B9A" w:rsidRDefault="00C5776B" w:rsidP="001E1156">
      <w:pPr>
        <w:jc w:val="both"/>
      </w:pPr>
    </w:p>
    <w:p w14:paraId="52ADA998" w14:textId="77777777" w:rsidR="00C5776B" w:rsidRDefault="00C5776B" w:rsidP="001E1156">
      <w:pPr>
        <w:jc w:val="both"/>
        <w:rPr>
          <w:b/>
        </w:rPr>
      </w:pPr>
      <w:r w:rsidRPr="00016B9A">
        <w:rPr>
          <w:b/>
        </w:rPr>
        <w:t>Article 1</w:t>
      </w:r>
      <w:r w:rsidR="00FF5982">
        <w:rPr>
          <w:b/>
        </w:rPr>
        <w:t>2</w:t>
      </w:r>
      <w:r w:rsidRPr="00016B9A">
        <w:rPr>
          <w:b/>
        </w:rPr>
        <w:t xml:space="preserve"> </w:t>
      </w:r>
      <w:r w:rsidR="00FF5982">
        <w:rPr>
          <w:b/>
        </w:rPr>
        <w:t>Vacations with Pay</w:t>
      </w:r>
    </w:p>
    <w:p w14:paraId="6B500F1F" w14:textId="77777777" w:rsidR="00FF5982" w:rsidRPr="00016B9A" w:rsidRDefault="00FF5982" w:rsidP="001E1156">
      <w:pPr>
        <w:jc w:val="both"/>
        <w:rPr>
          <w:b/>
        </w:rPr>
      </w:pPr>
    </w:p>
    <w:p w14:paraId="79610F78" w14:textId="77777777" w:rsidR="00C5776B" w:rsidRDefault="00C5776B" w:rsidP="001E1156">
      <w:pPr>
        <w:jc w:val="both"/>
      </w:pPr>
      <w:r w:rsidRPr="00016B9A">
        <w:t xml:space="preserve">The </w:t>
      </w:r>
      <w:r w:rsidR="008F35CA">
        <w:t>current of agreement allows for the replacement of employees who are on vacation with supervisory personnel.</w:t>
      </w:r>
      <w:r w:rsidR="00F32242">
        <w:t xml:space="preserve"> </w:t>
      </w:r>
      <w:r w:rsidR="00F66E17">
        <w:t>It is a union security issue as it potentially reduces the number of bargaining unit employees. The union will demand that this practice cease and that bargaining unit employees are to be scheduled to replace other members who are absent from work.</w:t>
      </w:r>
    </w:p>
    <w:p w14:paraId="1B9B6E80" w14:textId="77777777" w:rsidR="001E03B5" w:rsidRDefault="001E03B5" w:rsidP="001E1156">
      <w:pPr>
        <w:jc w:val="both"/>
      </w:pPr>
    </w:p>
    <w:p w14:paraId="34EADA60" w14:textId="77777777" w:rsidR="001E03B5" w:rsidRPr="00016B9A" w:rsidRDefault="001E03B5" w:rsidP="001E1156">
      <w:pPr>
        <w:jc w:val="both"/>
      </w:pPr>
      <w:r>
        <w:t>The union must also seek additional vacation.</w:t>
      </w:r>
      <w:r w:rsidR="00F32242">
        <w:t xml:space="preserve"> </w:t>
      </w:r>
      <w:r>
        <w:t>See case outline for details on this demand.</w:t>
      </w:r>
    </w:p>
    <w:p w14:paraId="30C85F5B" w14:textId="77777777" w:rsidR="00C5776B" w:rsidRPr="00016B9A" w:rsidRDefault="00C5776B" w:rsidP="001E1156">
      <w:pPr>
        <w:jc w:val="both"/>
      </w:pPr>
    </w:p>
    <w:p w14:paraId="11FEEEAB" w14:textId="77777777" w:rsidR="00F66E17" w:rsidRDefault="00C5776B" w:rsidP="001E1156">
      <w:pPr>
        <w:jc w:val="both"/>
        <w:rPr>
          <w:b/>
        </w:rPr>
      </w:pPr>
      <w:r w:rsidRPr="00016B9A">
        <w:rPr>
          <w:b/>
        </w:rPr>
        <w:t>Article 1</w:t>
      </w:r>
      <w:r w:rsidR="00F66E17">
        <w:rPr>
          <w:b/>
        </w:rPr>
        <w:t>3</w:t>
      </w:r>
      <w:r w:rsidRPr="00016B9A">
        <w:rPr>
          <w:b/>
        </w:rPr>
        <w:t xml:space="preserve"> U</w:t>
      </w:r>
      <w:r w:rsidR="00F66E17">
        <w:rPr>
          <w:b/>
        </w:rPr>
        <w:t>se of Company Vehicles</w:t>
      </w:r>
    </w:p>
    <w:p w14:paraId="7C16C9F8" w14:textId="77777777" w:rsidR="00C5776B" w:rsidRPr="00016B9A" w:rsidRDefault="00C5776B" w:rsidP="001E1156">
      <w:pPr>
        <w:jc w:val="both"/>
        <w:rPr>
          <w:b/>
        </w:rPr>
      </w:pPr>
    </w:p>
    <w:p w14:paraId="114F239C" w14:textId="77777777" w:rsidR="00C5776B" w:rsidRPr="00016B9A" w:rsidRDefault="00C5776B" w:rsidP="001E1156">
      <w:pPr>
        <w:jc w:val="both"/>
      </w:pPr>
      <w:r w:rsidRPr="00016B9A">
        <w:t>Th</w:t>
      </w:r>
      <w:r w:rsidR="00F66E17">
        <w:t>is article restricts union members from driving special routes after the completion of their route.</w:t>
      </w:r>
      <w:r w:rsidR="00F32242">
        <w:t xml:space="preserve"> </w:t>
      </w:r>
      <w:r w:rsidR="00F66E17">
        <w:t xml:space="preserve">The Union should demand that bargaining unit employees be scheduled </w:t>
      </w:r>
      <w:r w:rsidR="005D7E95">
        <w:t>for special routes and paid overtime if required.</w:t>
      </w:r>
      <w:r w:rsidR="00F66E17">
        <w:t xml:space="preserve"> </w:t>
      </w:r>
    </w:p>
    <w:p w14:paraId="2415DC88" w14:textId="77777777" w:rsidR="00C5776B" w:rsidRPr="00016B9A" w:rsidRDefault="00C5776B" w:rsidP="001E1156">
      <w:pPr>
        <w:jc w:val="both"/>
      </w:pPr>
    </w:p>
    <w:p w14:paraId="75BA2478" w14:textId="77777777" w:rsidR="00C5776B" w:rsidRDefault="001E1156" w:rsidP="001E1156">
      <w:pPr>
        <w:jc w:val="both"/>
        <w:rPr>
          <w:b/>
        </w:rPr>
      </w:pPr>
      <w:r>
        <w:rPr>
          <w:b/>
        </w:rPr>
        <w:br w:type="page"/>
      </w:r>
      <w:r w:rsidR="00C5776B" w:rsidRPr="00016B9A">
        <w:rPr>
          <w:b/>
        </w:rPr>
        <w:lastRenderedPageBreak/>
        <w:t>Article 1</w:t>
      </w:r>
      <w:r w:rsidR="005D7E95">
        <w:rPr>
          <w:b/>
        </w:rPr>
        <w:t>4</w:t>
      </w:r>
      <w:r w:rsidR="00C5776B" w:rsidRPr="00016B9A">
        <w:rPr>
          <w:b/>
        </w:rPr>
        <w:t xml:space="preserve"> </w:t>
      </w:r>
      <w:r w:rsidR="005D7E95">
        <w:rPr>
          <w:b/>
        </w:rPr>
        <w:t>Seniority</w:t>
      </w:r>
    </w:p>
    <w:p w14:paraId="01161259" w14:textId="77777777" w:rsidR="005D7E95" w:rsidRPr="00016B9A" w:rsidRDefault="005D7E95" w:rsidP="001E1156">
      <w:pPr>
        <w:jc w:val="both"/>
        <w:rPr>
          <w:b/>
        </w:rPr>
      </w:pPr>
    </w:p>
    <w:p w14:paraId="46CA9275" w14:textId="77777777" w:rsidR="00C5776B" w:rsidRDefault="00C5776B" w:rsidP="001E1156">
      <w:pPr>
        <w:jc w:val="both"/>
      </w:pPr>
      <w:r w:rsidRPr="00016B9A">
        <w:t xml:space="preserve">The </w:t>
      </w:r>
      <w:r w:rsidR="00B7215B">
        <w:t>current agreement provides that an employee remain a probationary period of 180 days.</w:t>
      </w:r>
      <w:r w:rsidR="00F32242">
        <w:t xml:space="preserve"> </w:t>
      </w:r>
      <w:r w:rsidR="00B7215B">
        <w:t>The union should demand that this te</w:t>
      </w:r>
      <w:r w:rsidR="00B47830">
        <w:t>mporary period be reduced to 60</w:t>
      </w:r>
      <w:r w:rsidR="00B7215B">
        <w:t xml:space="preserve"> days.</w:t>
      </w:r>
    </w:p>
    <w:p w14:paraId="64618033" w14:textId="77777777" w:rsidR="00B7215B" w:rsidRDefault="00B7215B" w:rsidP="001E1156">
      <w:pPr>
        <w:jc w:val="both"/>
      </w:pPr>
    </w:p>
    <w:p w14:paraId="0B8006D6" w14:textId="77777777" w:rsidR="00B7215B" w:rsidRDefault="00EA1C38" w:rsidP="001E1156">
      <w:pPr>
        <w:jc w:val="both"/>
      </w:pPr>
      <w:r>
        <w:t>The current agreement requires that in the event of a layoff, when an employee is to be recalled they must be capable of performing the position available.</w:t>
      </w:r>
      <w:r w:rsidR="00F32242">
        <w:t xml:space="preserve"> </w:t>
      </w:r>
      <w:r>
        <w:t>The union should seek to have this provision of capability removed.</w:t>
      </w:r>
    </w:p>
    <w:p w14:paraId="50A0E60D" w14:textId="77777777" w:rsidR="005257D8" w:rsidRDefault="005257D8" w:rsidP="001E1156">
      <w:pPr>
        <w:jc w:val="both"/>
      </w:pPr>
    </w:p>
    <w:p w14:paraId="4992FF35" w14:textId="77777777" w:rsidR="00EA1C38" w:rsidRDefault="00EA1C38" w:rsidP="001E1156">
      <w:pPr>
        <w:jc w:val="both"/>
      </w:pPr>
      <w:r>
        <w:t>The current agreement provides that bargaining unit employees will lose seniority if they are absent from work for 3 consecutive days or overstays a leave, without a valid reason.</w:t>
      </w:r>
      <w:r w:rsidR="00F32242">
        <w:t xml:space="preserve"> </w:t>
      </w:r>
      <w:r>
        <w:t>The union should seek to have these provisions removed.</w:t>
      </w:r>
      <w:r w:rsidR="00F32242">
        <w:t xml:space="preserve"> </w:t>
      </w:r>
    </w:p>
    <w:p w14:paraId="27556853" w14:textId="77777777" w:rsidR="00D11B23" w:rsidRDefault="00D11B23" w:rsidP="001E1156">
      <w:pPr>
        <w:jc w:val="both"/>
      </w:pPr>
    </w:p>
    <w:p w14:paraId="12900A5A" w14:textId="77777777" w:rsidR="00D11B23" w:rsidRDefault="00D11B23" w:rsidP="001E1156">
      <w:pPr>
        <w:jc w:val="both"/>
      </w:pPr>
      <w:r>
        <w:t>There are no current provisions for determining the order of seniority in the event that two employees have the same seniority date.</w:t>
      </w:r>
      <w:r w:rsidR="00F32242">
        <w:t xml:space="preserve"> </w:t>
      </w:r>
      <w:r>
        <w:t>Tie-breaker language needs to be determined.</w:t>
      </w:r>
    </w:p>
    <w:p w14:paraId="3AE9DC23" w14:textId="77777777" w:rsidR="00D11B23" w:rsidRDefault="00D11B23" w:rsidP="001E1156">
      <w:pPr>
        <w:jc w:val="both"/>
      </w:pPr>
    </w:p>
    <w:p w14:paraId="38AF0275" w14:textId="7E9BA53B" w:rsidR="00D11B23" w:rsidRDefault="00D11B23" w:rsidP="001E1156">
      <w:pPr>
        <w:jc w:val="both"/>
      </w:pPr>
      <w:r>
        <w:t>There are no provisions for advanced notice of layoff.</w:t>
      </w:r>
      <w:r w:rsidR="00F32242">
        <w:t xml:space="preserve"> </w:t>
      </w:r>
      <w:r>
        <w:t xml:space="preserve">The </w:t>
      </w:r>
      <w:r w:rsidR="005257D8">
        <w:t>u</w:t>
      </w:r>
      <w:r>
        <w:t>nion should seek to provide for advanced notice of layoffs.</w:t>
      </w:r>
      <w:r w:rsidR="00F32242">
        <w:t xml:space="preserve"> </w:t>
      </w:r>
      <w:r>
        <w:t>Further, the amount of advanced notice be greater for employees with greater seniority.</w:t>
      </w:r>
    </w:p>
    <w:p w14:paraId="2CFE10E1" w14:textId="77777777" w:rsidR="00D11B23" w:rsidRDefault="00D11B23" w:rsidP="001E1156">
      <w:pPr>
        <w:jc w:val="both"/>
      </w:pPr>
    </w:p>
    <w:p w14:paraId="29DA616E" w14:textId="341EC005" w:rsidR="00EA1C38" w:rsidRPr="00016B9A" w:rsidRDefault="00D11B23" w:rsidP="001E1156">
      <w:pPr>
        <w:jc w:val="both"/>
      </w:pPr>
      <w:r>
        <w:t>There are no current provisions for super seniority for union representatives.</w:t>
      </w:r>
      <w:r w:rsidR="00F32242">
        <w:t xml:space="preserve"> </w:t>
      </w:r>
      <w:r>
        <w:t xml:space="preserve">The </w:t>
      </w:r>
      <w:r w:rsidR="005257D8">
        <w:t>u</w:t>
      </w:r>
      <w:r>
        <w:t>nion should seek provisions that protect union representatives in the event of a layoff.</w:t>
      </w:r>
    </w:p>
    <w:p w14:paraId="39D87CB2" w14:textId="77777777" w:rsidR="00C5776B" w:rsidRPr="00016B9A" w:rsidRDefault="00C5776B" w:rsidP="001E1156">
      <w:pPr>
        <w:jc w:val="both"/>
      </w:pPr>
    </w:p>
    <w:p w14:paraId="41349A4C" w14:textId="77777777" w:rsidR="00C5776B" w:rsidRDefault="00C5776B" w:rsidP="001E1156">
      <w:pPr>
        <w:jc w:val="both"/>
        <w:rPr>
          <w:b/>
        </w:rPr>
      </w:pPr>
      <w:r>
        <w:rPr>
          <w:b/>
        </w:rPr>
        <w:t xml:space="preserve">Article </w:t>
      </w:r>
      <w:r w:rsidR="004D6C40">
        <w:rPr>
          <w:b/>
        </w:rPr>
        <w:t>15</w:t>
      </w:r>
      <w:r w:rsidRPr="00016B9A">
        <w:rPr>
          <w:b/>
        </w:rPr>
        <w:t xml:space="preserve"> </w:t>
      </w:r>
      <w:r w:rsidR="004D6C40">
        <w:rPr>
          <w:b/>
        </w:rPr>
        <w:t>Hours of Work and Overtime.</w:t>
      </w:r>
    </w:p>
    <w:p w14:paraId="1A102316" w14:textId="77777777" w:rsidR="004D6C40" w:rsidRPr="00016B9A" w:rsidRDefault="004D6C40" w:rsidP="001E1156">
      <w:pPr>
        <w:jc w:val="both"/>
        <w:rPr>
          <w:b/>
        </w:rPr>
      </w:pPr>
    </w:p>
    <w:p w14:paraId="781ED5C9" w14:textId="531BDA6D" w:rsidR="00C5776B" w:rsidRPr="00016B9A" w:rsidRDefault="00C5776B" w:rsidP="001E1156">
      <w:pPr>
        <w:jc w:val="both"/>
      </w:pPr>
      <w:r w:rsidRPr="00016B9A">
        <w:t>Th</w:t>
      </w:r>
      <w:r w:rsidR="004D6C40">
        <w:t>is article provides that when an employee challenges the workload that a reassessment will be conducted by the employee and a supervisor.</w:t>
      </w:r>
      <w:r w:rsidR="00F32242">
        <w:t xml:space="preserve"> </w:t>
      </w:r>
      <w:r w:rsidR="004D6C40">
        <w:t xml:space="preserve">The union should seek to include a </w:t>
      </w:r>
      <w:r w:rsidR="005257D8">
        <w:t>u</w:t>
      </w:r>
      <w:r w:rsidR="004D6C40">
        <w:t xml:space="preserve">nion </w:t>
      </w:r>
      <w:r w:rsidR="005257D8">
        <w:t>r</w:t>
      </w:r>
      <w:r w:rsidR="004D6C40">
        <w:t>epresentative during this reassessment.</w:t>
      </w:r>
    </w:p>
    <w:p w14:paraId="51FC7535" w14:textId="77777777" w:rsidR="00C5776B" w:rsidRPr="00016B9A" w:rsidRDefault="00C5776B" w:rsidP="001E1156">
      <w:pPr>
        <w:jc w:val="both"/>
      </w:pPr>
    </w:p>
    <w:p w14:paraId="5D294F63" w14:textId="77777777" w:rsidR="004D6C40" w:rsidRDefault="004D6C40" w:rsidP="001E1156">
      <w:pPr>
        <w:jc w:val="both"/>
        <w:rPr>
          <w:b/>
        </w:rPr>
      </w:pPr>
      <w:r>
        <w:rPr>
          <w:b/>
        </w:rPr>
        <w:t>Article 16 Leaves of Absences</w:t>
      </w:r>
    </w:p>
    <w:p w14:paraId="14D780B4" w14:textId="77777777" w:rsidR="004D6C40" w:rsidRDefault="004D6C40" w:rsidP="001E1156">
      <w:pPr>
        <w:jc w:val="both"/>
        <w:rPr>
          <w:b/>
        </w:rPr>
      </w:pPr>
    </w:p>
    <w:p w14:paraId="2A7136E9" w14:textId="6E977777" w:rsidR="00B47830" w:rsidRDefault="00B47830" w:rsidP="001E1156">
      <w:pPr>
        <w:jc w:val="both"/>
        <w:rPr>
          <w:szCs w:val="24"/>
        </w:rPr>
      </w:pPr>
      <w:r>
        <w:rPr>
          <w:szCs w:val="24"/>
        </w:rPr>
        <w:t xml:space="preserve">The </w:t>
      </w:r>
      <w:r w:rsidR="005257D8">
        <w:rPr>
          <w:szCs w:val="24"/>
        </w:rPr>
        <w:t>u</w:t>
      </w:r>
      <w:r>
        <w:rPr>
          <w:szCs w:val="24"/>
        </w:rPr>
        <w:t>nion must demand an additional 10 days of paid leave of absence.</w:t>
      </w:r>
    </w:p>
    <w:p w14:paraId="545440FD" w14:textId="77777777" w:rsidR="00B47830" w:rsidRDefault="00B47830" w:rsidP="001E1156">
      <w:pPr>
        <w:jc w:val="both"/>
        <w:rPr>
          <w:szCs w:val="24"/>
        </w:rPr>
      </w:pPr>
    </w:p>
    <w:p w14:paraId="3F4E1A87" w14:textId="57C3C1CE" w:rsidR="004D6C40" w:rsidRDefault="007063E0" w:rsidP="001E1156">
      <w:pPr>
        <w:jc w:val="both"/>
        <w:rPr>
          <w:szCs w:val="24"/>
        </w:rPr>
      </w:pPr>
      <w:r>
        <w:rPr>
          <w:szCs w:val="24"/>
        </w:rPr>
        <w:t xml:space="preserve">This </w:t>
      </w:r>
      <w:r w:rsidR="005257D8">
        <w:rPr>
          <w:szCs w:val="24"/>
        </w:rPr>
        <w:t>a</w:t>
      </w:r>
      <w:r>
        <w:rPr>
          <w:szCs w:val="24"/>
        </w:rPr>
        <w:t>rticle defines several leaves and defines different durations depending on the relationship with the employee.</w:t>
      </w:r>
      <w:r w:rsidR="00F32242">
        <w:rPr>
          <w:szCs w:val="24"/>
        </w:rPr>
        <w:t xml:space="preserve"> </w:t>
      </w:r>
      <w:r>
        <w:rPr>
          <w:szCs w:val="24"/>
        </w:rPr>
        <w:t>These definitions may not be compliant with provincial</w:t>
      </w:r>
      <w:r w:rsidR="00792B79">
        <w:rPr>
          <w:szCs w:val="24"/>
        </w:rPr>
        <w:t xml:space="preserve"> </w:t>
      </w:r>
      <w:r w:rsidR="005257D8">
        <w:rPr>
          <w:szCs w:val="24"/>
        </w:rPr>
        <w:t xml:space="preserve">or territorial </w:t>
      </w:r>
      <w:r>
        <w:rPr>
          <w:szCs w:val="24"/>
        </w:rPr>
        <w:t>legislation.</w:t>
      </w:r>
      <w:r w:rsidR="00F32242">
        <w:rPr>
          <w:szCs w:val="24"/>
        </w:rPr>
        <w:t xml:space="preserve"> </w:t>
      </w:r>
      <w:r w:rsidR="004D6C40">
        <w:rPr>
          <w:szCs w:val="24"/>
        </w:rPr>
        <w:t>Review provincial employme</w:t>
      </w:r>
      <w:r>
        <w:rPr>
          <w:szCs w:val="24"/>
        </w:rPr>
        <w:t xml:space="preserve">nt standards act for compliance and </w:t>
      </w:r>
      <w:r w:rsidR="00771159">
        <w:rPr>
          <w:szCs w:val="24"/>
        </w:rPr>
        <w:t>make appropriate demands.</w:t>
      </w:r>
      <w:r w:rsidR="00F32242">
        <w:rPr>
          <w:szCs w:val="24"/>
        </w:rPr>
        <w:t xml:space="preserve"> </w:t>
      </w:r>
    </w:p>
    <w:p w14:paraId="325C871C" w14:textId="77777777" w:rsidR="00771159" w:rsidRDefault="00771159" w:rsidP="001E1156">
      <w:pPr>
        <w:jc w:val="both"/>
        <w:rPr>
          <w:szCs w:val="24"/>
        </w:rPr>
      </w:pPr>
    </w:p>
    <w:p w14:paraId="22B7FD63" w14:textId="750D59AA" w:rsidR="00771159" w:rsidRDefault="00771159" w:rsidP="001E1156">
      <w:pPr>
        <w:jc w:val="both"/>
        <w:rPr>
          <w:szCs w:val="24"/>
        </w:rPr>
      </w:pPr>
      <w:r>
        <w:rPr>
          <w:szCs w:val="24"/>
        </w:rPr>
        <w:t>Furthermore, the current agreement does not provide for any leaves for employees elected to public office.</w:t>
      </w:r>
      <w:r w:rsidR="00F32242">
        <w:rPr>
          <w:szCs w:val="24"/>
        </w:rPr>
        <w:t xml:space="preserve"> </w:t>
      </w:r>
      <w:r>
        <w:rPr>
          <w:szCs w:val="24"/>
        </w:rPr>
        <w:t xml:space="preserve">The </w:t>
      </w:r>
      <w:r w:rsidR="005257D8">
        <w:rPr>
          <w:szCs w:val="24"/>
        </w:rPr>
        <w:t>u</w:t>
      </w:r>
      <w:r>
        <w:rPr>
          <w:szCs w:val="24"/>
        </w:rPr>
        <w:t>nion may make demands to include a provision for a leave of absence for employees who are elected to public office without loss of seniority.</w:t>
      </w:r>
    </w:p>
    <w:p w14:paraId="07808BFF" w14:textId="77777777" w:rsidR="004D6C40" w:rsidRDefault="004D6C40" w:rsidP="001E1156">
      <w:pPr>
        <w:jc w:val="both"/>
        <w:rPr>
          <w:szCs w:val="24"/>
        </w:rPr>
      </w:pPr>
    </w:p>
    <w:p w14:paraId="69875E9F" w14:textId="77777777" w:rsidR="004D6C40" w:rsidRPr="00F32242" w:rsidRDefault="001E1156" w:rsidP="001E1156">
      <w:pPr>
        <w:jc w:val="both"/>
        <w:rPr>
          <w:b/>
          <w:szCs w:val="24"/>
        </w:rPr>
      </w:pPr>
      <w:r>
        <w:rPr>
          <w:b/>
          <w:szCs w:val="24"/>
        </w:rPr>
        <w:br w:type="page"/>
      </w:r>
      <w:r w:rsidR="00771159" w:rsidRPr="00F32242">
        <w:rPr>
          <w:b/>
          <w:szCs w:val="24"/>
        </w:rPr>
        <w:lastRenderedPageBreak/>
        <w:t>Article 17 Job Posting</w:t>
      </w:r>
    </w:p>
    <w:p w14:paraId="0945E151" w14:textId="77777777" w:rsidR="00771159" w:rsidRDefault="00771159" w:rsidP="001E1156">
      <w:pPr>
        <w:jc w:val="both"/>
        <w:rPr>
          <w:szCs w:val="24"/>
        </w:rPr>
      </w:pPr>
    </w:p>
    <w:p w14:paraId="58E194F3" w14:textId="77777777" w:rsidR="00771159" w:rsidRDefault="00771159" w:rsidP="001E1156">
      <w:pPr>
        <w:jc w:val="both"/>
        <w:rPr>
          <w:szCs w:val="24"/>
        </w:rPr>
      </w:pPr>
      <w:r>
        <w:rPr>
          <w:szCs w:val="24"/>
        </w:rPr>
        <w:t>Provides for the process of employees applying and obtaining a route.</w:t>
      </w:r>
      <w:r w:rsidR="00F32242">
        <w:rPr>
          <w:szCs w:val="24"/>
        </w:rPr>
        <w:t xml:space="preserve"> </w:t>
      </w:r>
      <w:r>
        <w:rPr>
          <w:szCs w:val="24"/>
        </w:rPr>
        <w:t>Routes are not assigned by seniority</w:t>
      </w:r>
      <w:r w:rsidR="008E6FAB">
        <w:rPr>
          <w:szCs w:val="24"/>
        </w:rPr>
        <w:t>.</w:t>
      </w:r>
      <w:r>
        <w:rPr>
          <w:szCs w:val="24"/>
        </w:rPr>
        <w:t xml:space="preserve"> </w:t>
      </w:r>
      <w:r w:rsidR="008E6FAB">
        <w:rPr>
          <w:szCs w:val="24"/>
        </w:rPr>
        <w:t>E</w:t>
      </w:r>
      <w:r>
        <w:rPr>
          <w:szCs w:val="24"/>
        </w:rPr>
        <w:t>mployees are restricted when they can reapply. Employees cannot apply if on current route for less than two years, and if successful cannot apply for another opening for two years. The Union should make demands in the following areas:</w:t>
      </w:r>
    </w:p>
    <w:p w14:paraId="611C14C7" w14:textId="77777777" w:rsidR="00771159" w:rsidRDefault="00771159" w:rsidP="001E1156">
      <w:pPr>
        <w:jc w:val="both"/>
        <w:rPr>
          <w:szCs w:val="24"/>
        </w:rPr>
      </w:pPr>
    </w:p>
    <w:p w14:paraId="0D5602B8" w14:textId="1C35BE67" w:rsidR="00771159" w:rsidRPr="00B904A0" w:rsidRDefault="00771159" w:rsidP="001E1156">
      <w:pPr>
        <w:numPr>
          <w:ilvl w:val="0"/>
          <w:numId w:val="22"/>
        </w:numPr>
        <w:jc w:val="both"/>
        <w:rPr>
          <w:szCs w:val="24"/>
        </w:rPr>
      </w:pPr>
      <w:r>
        <w:rPr>
          <w:szCs w:val="24"/>
        </w:rPr>
        <w:t>Openings should be posted for a defined period of time.</w:t>
      </w:r>
      <w:r w:rsidR="00F32242">
        <w:rPr>
          <w:szCs w:val="24"/>
        </w:rPr>
        <w:t xml:space="preserve"> </w:t>
      </w:r>
      <w:r>
        <w:rPr>
          <w:szCs w:val="24"/>
        </w:rPr>
        <w:t>Typically</w:t>
      </w:r>
      <w:r w:rsidR="008E6FAB">
        <w:rPr>
          <w:szCs w:val="24"/>
        </w:rPr>
        <w:t>,</w:t>
      </w:r>
      <w:r>
        <w:rPr>
          <w:szCs w:val="24"/>
        </w:rPr>
        <w:t xml:space="preserve"> </w:t>
      </w:r>
      <w:r w:rsidR="006E4893">
        <w:rPr>
          <w:szCs w:val="24"/>
        </w:rPr>
        <w:t>opportunities</w:t>
      </w:r>
      <w:r>
        <w:rPr>
          <w:szCs w:val="24"/>
        </w:rPr>
        <w:t xml:space="preserve"> are posted for one week</w:t>
      </w:r>
      <w:r w:rsidR="005257D8">
        <w:rPr>
          <w:szCs w:val="24"/>
        </w:rPr>
        <w:t>;</w:t>
      </w:r>
    </w:p>
    <w:p w14:paraId="37B2F9F4" w14:textId="54D641C5" w:rsidR="00771159" w:rsidRDefault="00771159" w:rsidP="001E1156">
      <w:pPr>
        <w:numPr>
          <w:ilvl w:val="0"/>
          <w:numId w:val="22"/>
        </w:numPr>
        <w:jc w:val="both"/>
        <w:rPr>
          <w:szCs w:val="24"/>
        </w:rPr>
      </w:pPr>
      <w:r>
        <w:rPr>
          <w:szCs w:val="24"/>
        </w:rPr>
        <w:t xml:space="preserve">Employees should be placed on available openings </w:t>
      </w:r>
      <w:r w:rsidRPr="00D13E1D">
        <w:rPr>
          <w:szCs w:val="24"/>
        </w:rPr>
        <w:t>by seniority</w:t>
      </w:r>
      <w:r w:rsidR="005257D8">
        <w:rPr>
          <w:szCs w:val="24"/>
        </w:rPr>
        <w:t>;</w:t>
      </w:r>
    </w:p>
    <w:p w14:paraId="682BC674" w14:textId="3AA5FFED" w:rsidR="00771159" w:rsidRDefault="00771159" w:rsidP="001E1156">
      <w:pPr>
        <w:numPr>
          <w:ilvl w:val="0"/>
          <w:numId w:val="22"/>
        </w:numPr>
        <w:jc w:val="both"/>
        <w:rPr>
          <w:szCs w:val="24"/>
        </w:rPr>
      </w:pPr>
      <w:r>
        <w:rPr>
          <w:szCs w:val="24"/>
        </w:rPr>
        <w:t>Employees should have an opportunity to apply for any secondary openings</w:t>
      </w:r>
      <w:r w:rsidR="005257D8">
        <w:rPr>
          <w:szCs w:val="24"/>
        </w:rPr>
        <w:t>; and</w:t>
      </w:r>
    </w:p>
    <w:p w14:paraId="72692E8C" w14:textId="77777777" w:rsidR="00771159" w:rsidRDefault="00771159" w:rsidP="001E1156">
      <w:pPr>
        <w:numPr>
          <w:ilvl w:val="0"/>
          <w:numId w:val="22"/>
        </w:numPr>
        <w:jc w:val="both"/>
        <w:rPr>
          <w:szCs w:val="24"/>
        </w:rPr>
      </w:pPr>
      <w:r>
        <w:rPr>
          <w:szCs w:val="24"/>
        </w:rPr>
        <w:t>Shorten the time frame when an employee can apply after successfully applying for an open position</w:t>
      </w:r>
      <w:r w:rsidRPr="00D13E1D">
        <w:rPr>
          <w:szCs w:val="24"/>
        </w:rPr>
        <w:t>.</w:t>
      </w:r>
    </w:p>
    <w:p w14:paraId="482BABF7" w14:textId="77777777" w:rsidR="00771159" w:rsidRDefault="00771159" w:rsidP="001E1156">
      <w:pPr>
        <w:jc w:val="both"/>
        <w:rPr>
          <w:b/>
        </w:rPr>
      </w:pPr>
    </w:p>
    <w:p w14:paraId="4E710D5A" w14:textId="77777777" w:rsidR="00771159" w:rsidRDefault="00653F70" w:rsidP="001E1156">
      <w:pPr>
        <w:jc w:val="both"/>
        <w:rPr>
          <w:b/>
        </w:rPr>
      </w:pPr>
      <w:r>
        <w:rPr>
          <w:b/>
        </w:rPr>
        <w:t>Article 1</w:t>
      </w:r>
      <w:r w:rsidR="00DB2D14">
        <w:rPr>
          <w:b/>
        </w:rPr>
        <w:t>9</w:t>
      </w:r>
      <w:r>
        <w:rPr>
          <w:b/>
        </w:rPr>
        <w:t xml:space="preserve"> Employee Benefits</w:t>
      </w:r>
    </w:p>
    <w:p w14:paraId="621A21BD" w14:textId="77777777" w:rsidR="00771159" w:rsidRDefault="00771159" w:rsidP="001E1156">
      <w:pPr>
        <w:jc w:val="both"/>
        <w:rPr>
          <w:b/>
        </w:rPr>
      </w:pPr>
    </w:p>
    <w:p w14:paraId="1F8D4D04" w14:textId="0D580D61" w:rsidR="00B47830" w:rsidRDefault="00B47830" w:rsidP="001E1156">
      <w:pPr>
        <w:jc w:val="both"/>
      </w:pPr>
      <w:r>
        <w:t xml:space="preserve">The </w:t>
      </w:r>
      <w:r w:rsidR="005257D8">
        <w:t>u</w:t>
      </w:r>
      <w:r>
        <w:t>nion must seek contractual commitment to implement a long</w:t>
      </w:r>
      <w:r w:rsidR="008E6FAB">
        <w:t>-</w:t>
      </w:r>
      <w:r>
        <w:t>term disability benefit.</w:t>
      </w:r>
      <w:r w:rsidR="00F32242">
        <w:t xml:space="preserve"> </w:t>
      </w:r>
      <w:r>
        <w:t>See last line is Article 19.01</w:t>
      </w:r>
      <w:r w:rsidR="005257D8">
        <w:t>.</w:t>
      </w:r>
    </w:p>
    <w:p w14:paraId="0AD067E0" w14:textId="77777777" w:rsidR="00B47830" w:rsidRDefault="00B47830" w:rsidP="001E1156">
      <w:pPr>
        <w:jc w:val="both"/>
      </w:pPr>
    </w:p>
    <w:p w14:paraId="782DB28C" w14:textId="77777777" w:rsidR="00771159" w:rsidRDefault="00653F70" w:rsidP="001E1156">
      <w:pPr>
        <w:jc w:val="both"/>
      </w:pPr>
      <w:r>
        <w:t>The union should make demands to reduce the amount of copay by current employees and new hires for the term of the agreement.</w:t>
      </w:r>
    </w:p>
    <w:p w14:paraId="0C278B37" w14:textId="77777777" w:rsidR="00B47830" w:rsidRDefault="00B47830" w:rsidP="001E1156">
      <w:pPr>
        <w:jc w:val="both"/>
      </w:pPr>
    </w:p>
    <w:p w14:paraId="64147540" w14:textId="77777777" w:rsidR="00B47830" w:rsidRPr="00F32242" w:rsidRDefault="00B47830" w:rsidP="001E1156">
      <w:pPr>
        <w:jc w:val="both"/>
        <w:rPr>
          <w:b/>
        </w:rPr>
      </w:pPr>
      <w:r w:rsidRPr="00F32242">
        <w:rPr>
          <w:b/>
        </w:rPr>
        <w:t xml:space="preserve">Article 20 Sick Leave </w:t>
      </w:r>
    </w:p>
    <w:p w14:paraId="7FE301E5" w14:textId="77777777" w:rsidR="00B47830" w:rsidRDefault="00B47830" w:rsidP="001E1156">
      <w:pPr>
        <w:jc w:val="both"/>
      </w:pPr>
    </w:p>
    <w:p w14:paraId="42CCB2BD" w14:textId="0605F365" w:rsidR="00B47830" w:rsidRDefault="00B47830" w:rsidP="001E1156">
      <w:pPr>
        <w:jc w:val="both"/>
      </w:pPr>
      <w:r>
        <w:t xml:space="preserve">This </w:t>
      </w:r>
      <w:r w:rsidR="005257D8">
        <w:t>a</w:t>
      </w:r>
      <w:r>
        <w:t>rticle provides for the accumulation of paid sick leave days. Increase the monthly Sick Leave accumulation to 16 hours per month.</w:t>
      </w:r>
      <w:r w:rsidR="00F32242">
        <w:t xml:space="preserve"> </w:t>
      </w:r>
      <w:r>
        <w:t>Additional adjustments to 20.01 and 20.02 is also required.</w:t>
      </w:r>
    </w:p>
    <w:p w14:paraId="41F1E2F0" w14:textId="77777777" w:rsidR="00B47830" w:rsidRPr="00F32242" w:rsidRDefault="00B47830" w:rsidP="001E1156">
      <w:pPr>
        <w:jc w:val="both"/>
      </w:pPr>
    </w:p>
    <w:p w14:paraId="779BE8B3" w14:textId="77777777" w:rsidR="00DB2D14" w:rsidRPr="00F32242" w:rsidRDefault="00DB2D14" w:rsidP="001E1156">
      <w:pPr>
        <w:jc w:val="both"/>
        <w:rPr>
          <w:b/>
          <w:szCs w:val="24"/>
        </w:rPr>
      </w:pPr>
      <w:r w:rsidRPr="00F32242">
        <w:rPr>
          <w:b/>
          <w:szCs w:val="24"/>
        </w:rPr>
        <w:t>Article 21 No Discrimination</w:t>
      </w:r>
    </w:p>
    <w:p w14:paraId="333B213A" w14:textId="77777777" w:rsidR="00DB2D14" w:rsidRDefault="00DB2D14" w:rsidP="00A40CC7">
      <w:pPr>
        <w:jc w:val="both"/>
        <w:rPr>
          <w:szCs w:val="24"/>
        </w:rPr>
      </w:pPr>
    </w:p>
    <w:p w14:paraId="7E766DD5" w14:textId="20A2C749" w:rsidR="00DB2D14" w:rsidRDefault="00DB2D14" w:rsidP="001E1156">
      <w:pPr>
        <w:jc w:val="both"/>
        <w:rPr>
          <w:szCs w:val="24"/>
        </w:rPr>
      </w:pPr>
      <w:r>
        <w:rPr>
          <w:szCs w:val="24"/>
        </w:rPr>
        <w:t xml:space="preserve">This </w:t>
      </w:r>
      <w:r w:rsidR="005257D8">
        <w:rPr>
          <w:szCs w:val="24"/>
        </w:rPr>
        <w:t>a</w:t>
      </w:r>
      <w:r>
        <w:rPr>
          <w:szCs w:val="24"/>
        </w:rPr>
        <w:t xml:space="preserve">rticle outlines those individuals who are protected under this </w:t>
      </w:r>
      <w:r w:rsidR="005257D8">
        <w:rPr>
          <w:szCs w:val="24"/>
        </w:rPr>
        <w:t>a</w:t>
      </w:r>
      <w:r>
        <w:rPr>
          <w:szCs w:val="24"/>
        </w:rPr>
        <w:t>rticle.</w:t>
      </w:r>
      <w:r w:rsidR="00F32242">
        <w:rPr>
          <w:szCs w:val="24"/>
        </w:rPr>
        <w:t xml:space="preserve"> </w:t>
      </w:r>
      <w:r>
        <w:rPr>
          <w:szCs w:val="24"/>
        </w:rPr>
        <w:t>The individuals protected is often amended by provincial</w:t>
      </w:r>
      <w:r w:rsidR="005257D8">
        <w:rPr>
          <w:szCs w:val="24"/>
        </w:rPr>
        <w:t>, territorial,</w:t>
      </w:r>
      <w:r w:rsidR="00792B79">
        <w:rPr>
          <w:szCs w:val="24"/>
        </w:rPr>
        <w:t xml:space="preserve"> </w:t>
      </w:r>
      <w:r>
        <w:rPr>
          <w:szCs w:val="24"/>
        </w:rPr>
        <w:t>or federal legislation.</w:t>
      </w:r>
      <w:r w:rsidR="00F32242">
        <w:rPr>
          <w:szCs w:val="24"/>
        </w:rPr>
        <w:t xml:space="preserve"> </w:t>
      </w:r>
      <w:r>
        <w:rPr>
          <w:szCs w:val="24"/>
        </w:rPr>
        <w:t>This language should be amended to state that employees will not be discriminate with respect to terms and conditions of employment on ground identified by provincial</w:t>
      </w:r>
      <w:r w:rsidR="005257D8">
        <w:rPr>
          <w:szCs w:val="24"/>
        </w:rPr>
        <w:t>, territorial,</w:t>
      </w:r>
      <w:r>
        <w:rPr>
          <w:szCs w:val="24"/>
        </w:rPr>
        <w:t xml:space="preserve"> or federal legislation.</w:t>
      </w:r>
    </w:p>
    <w:p w14:paraId="20607453" w14:textId="77777777" w:rsidR="00DB2D14" w:rsidRPr="00F32242" w:rsidRDefault="00DB2D14" w:rsidP="001E1156">
      <w:pPr>
        <w:jc w:val="both"/>
      </w:pPr>
    </w:p>
    <w:p w14:paraId="2F5B5604" w14:textId="77777777" w:rsidR="00C5776B" w:rsidRDefault="00D13E1D" w:rsidP="001E1156">
      <w:pPr>
        <w:jc w:val="both"/>
        <w:rPr>
          <w:b/>
        </w:rPr>
      </w:pPr>
      <w:r>
        <w:rPr>
          <w:b/>
        </w:rPr>
        <w:t>Article 22</w:t>
      </w:r>
      <w:r w:rsidR="00C5776B" w:rsidRPr="00016B9A">
        <w:rPr>
          <w:b/>
        </w:rPr>
        <w:t xml:space="preserve"> Term of Agreement</w:t>
      </w:r>
    </w:p>
    <w:p w14:paraId="5DFFA454" w14:textId="77777777" w:rsidR="00DB2D14" w:rsidRPr="00016B9A" w:rsidRDefault="00DB2D14" w:rsidP="001E1156">
      <w:pPr>
        <w:jc w:val="both"/>
        <w:rPr>
          <w:b/>
        </w:rPr>
      </w:pPr>
    </w:p>
    <w:p w14:paraId="3350124B" w14:textId="5DF475AA" w:rsidR="00C5776B" w:rsidRPr="00016B9A" w:rsidRDefault="006E4893" w:rsidP="001E1156">
      <w:pPr>
        <w:jc w:val="both"/>
      </w:pPr>
      <w:r>
        <w:t xml:space="preserve">See instructions on </w:t>
      </w:r>
      <w:r w:rsidR="005257D8">
        <w:t>a</w:t>
      </w:r>
      <w:r>
        <w:t>rticle 11 Compensation for instructions on term of agreement.</w:t>
      </w:r>
    </w:p>
    <w:p w14:paraId="21DA90AE" w14:textId="77777777" w:rsidR="00C5776B" w:rsidRPr="00016B9A" w:rsidRDefault="00C5776B" w:rsidP="001E1156">
      <w:pPr>
        <w:jc w:val="both"/>
      </w:pPr>
    </w:p>
    <w:p w14:paraId="58ED16FC" w14:textId="77777777" w:rsidR="00C5776B" w:rsidRPr="00016B9A" w:rsidRDefault="001E1156" w:rsidP="001E1156">
      <w:pPr>
        <w:jc w:val="both"/>
        <w:rPr>
          <w:b/>
          <w:sz w:val="32"/>
          <w:szCs w:val="32"/>
        </w:rPr>
      </w:pPr>
      <w:r>
        <w:rPr>
          <w:b/>
          <w:sz w:val="32"/>
          <w:szCs w:val="32"/>
        </w:rPr>
        <w:br w:type="page"/>
      </w:r>
      <w:r w:rsidR="00C5776B" w:rsidRPr="00016B9A">
        <w:rPr>
          <w:b/>
          <w:sz w:val="32"/>
          <w:szCs w:val="32"/>
        </w:rPr>
        <w:lastRenderedPageBreak/>
        <w:t>Additional Demands</w:t>
      </w:r>
    </w:p>
    <w:p w14:paraId="1A97AF18" w14:textId="77777777" w:rsidR="00C5776B" w:rsidRPr="00016B9A" w:rsidRDefault="00C5776B" w:rsidP="001E1156">
      <w:pPr>
        <w:jc w:val="both"/>
        <w:rPr>
          <w:b/>
          <w:sz w:val="32"/>
          <w:szCs w:val="32"/>
        </w:rPr>
      </w:pPr>
    </w:p>
    <w:p w14:paraId="4824F4A0" w14:textId="77777777" w:rsidR="00C5776B" w:rsidRPr="00016B9A" w:rsidRDefault="00C5776B" w:rsidP="001E1156">
      <w:pPr>
        <w:jc w:val="both"/>
        <w:rPr>
          <w:b/>
        </w:rPr>
      </w:pPr>
      <w:r w:rsidRPr="00016B9A">
        <w:rPr>
          <w:b/>
        </w:rPr>
        <w:t>Termination or Severance Pay</w:t>
      </w:r>
    </w:p>
    <w:p w14:paraId="4CC96DD9" w14:textId="77777777" w:rsidR="00C5776B" w:rsidRPr="00016B9A" w:rsidRDefault="00C5776B" w:rsidP="001E1156">
      <w:pPr>
        <w:jc w:val="both"/>
      </w:pPr>
      <w:r w:rsidRPr="00016B9A">
        <w:t>The current agreement does not provide for any payments to employees who have been permanently laid off or terminated without cause. The union wants a provision added to the agreement to provide for a severance payment to terminated employees.</w:t>
      </w:r>
      <w:r w:rsidR="00F32242">
        <w:t xml:space="preserve"> </w:t>
      </w:r>
      <w:r w:rsidRPr="00016B9A">
        <w:t>The union would like to achieve a provision that provides for payment of one week’s salary for each year of service.</w:t>
      </w:r>
    </w:p>
    <w:p w14:paraId="668801DC" w14:textId="77777777" w:rsidR="00C5776B" w:rsidRPr="00016B9A" w:rsidRDefault="00C5776B" w:rsidP="001E1156">
      <w:pPr>
        <w:jc w:val="both"/>
      </w:pPr>
    </w:p>
    <w:p w14:paraId="0ABC4192" w14:textId="77777777" w:rsidR="00C5776B" w:rsidRDefault="00C5776B" w:rsidP="001E1156">
      <w:pPr>
        <w:jc w:val="both"/>
      </w:pPr>
      <w:r w:rsidRPr="00016B9A">
        <w:t>The bargaining team is also instructed to pursue an amendment providing that if an employee is laid-off they may give up their recall rights and claim severance pay.</w:t>
      </w:r>
      <w:r w:rsidR="00F32242">
        <w:t xml:space="preserve"> </w:t>
      </w:r>
    </w:p>
    <w:p w14:paraId="732C400C" w14:textId="77777777" w:rsidR="00C75413" w:rsidRDefault="00C75413" w:rsidP="001E1156">
      <w:pPr>
        <w:jc w:val="both"/>
      </w:pPr>
    </w:p>
    <w:p w14:paraId="7AEE204D" w14:textId="77777777" w:rsidR="001E03B5" w:rsidRPr="00F32242" w:rsidRDefault="001E03B5" w:rsidP="001E1156">
      <w:pPr>
        <w:jc w:val="both"/>
        <w:rPr>
          <w:b/>
        </w:rPr>
      </w:pPr>
      <w:r w:rsidRPr="00F32242">
        <w:rPr>
          <w:b/>
        </w:rPr>
        <w:t>Hours of Work</w:t>
      </w:r>
    </w:p>
    <w:p w14:paraId="1C5A1A84" w14:textId="77777777" w:rsidR="00C5776B" w:rsidRPr="00016B9A" w:rsidRDefault="00C5776B" w:rsidP="001E1156">
      <w:pPr>
        <w:jc w:val="both"/>
      </w:pPr>
    </w:p>
    <w:p w14:paraId="47B80D33" w14:textId="77777777" w:rsidR="00C5776B" w:rsidRDefault="001E03B5" w:rsidP="001E1156">
      <w:pPr>
        <w:jc w:val="both"/>
      </w:pPr>
      <w:r>
        <w:t>The current agreement does not contain language with respect to minimum number of hours to be worked in the event that an employee</w:t>
      </w:r>
      <w:r w:rsidR="008E6FAB">
        <w:t>’</w:t>
      </w:r>
      <w:r>
        <w:t>s shift is cancelled.</w:t>
      </w:r>
      <w:r w:rsidR="00F32242">
        <w:t xml:space="preserve"> </w:t>
      </w:r>
      <w:r>
        <w:t>The union must demand that a minimum number of hours be paid in this situation.</w:t>
      </w:r>
    </w:p>
    <w:p w14:paraId="7ADF2FCC" w14:textId="77777777" w:rsidR="001E03B5" w:rsidRDefault="001E03B5" w:rsidP="001E1156">
      <w:pPr>
        <w:jc w:val="both"/>
      </w:pPr>
    </w:p>
    <w:p w14:paraId="5F398FE1" w14:textId="77777777" w:rsidR="001E03B5" w:rsidRPr="00016B9A" w:rsidRDefault="001E03B5" w:rsidP="001E1156">
      <w:pPr>
        <w:jc w:val="both"/>
      </w:pPr>
    </w:p>
    <w:p w14:paraId="3E51A4CC" w14:textId="77777777" w:rsidR="00C5776B" w:rsidRPr="00016B9A" w:rsidRDefault="00C5776B" w:rsidP="001E1156">
      <w:pPr>
        <w:jc w:val="both"/>
        <w:rPr>
          <w:b/>
        </w:rPr>
      </w:pPr>
      <w:r w:rsidRPr="00016B9A">
        <w:rPr>
          <w:b/>
        </w:rPr>
        <w:br w:type="page"/>
      </w:r>
      <w:r w:rsidRPr="00016B9A">
        <w:rPr>
          <w:b/>
        </w:rPr>
        <w:lastRenderedPageBreak/>
        <w:t xml:space="preserve">Provincial Lottery Corporation </w:t>
      </w:r>
    </w:p>
    <w:p w14:paraId="5D2BFBD3" w14:textId="77777777" w:rsidR="00C5776B" w:rsidRPr="00016B9A" w:rsidRDefault="00C5776B" w:rsidP="001E1156">
      <w:pPr>
        <w:jc w:val="both"/>
        <w:rPr>
          <w:b/>
        </w:rPr>
      </w:pPr>
    </w:p>
    <w:p w14:paraId="7B68C60F" w14:textId="77777777" w:rsidR="00C5776B" w:rsidRPr="00016B9A" w:rsidRDefault="00C5776B" w:rsidP="001E1156">
      <w:pPr>
        <w:jc w:val="both"/>
        <w:rPr>
          <w:b/>
        </w:rPr>
      </w:pPr>
      <w:r w:rsidRPr="00016B9A">
        <w:rPr>
          <w:b/>
        </w:rPr>
        <w:t>Confidential Management Bargaining Team Instructions</w:t>
      </w:r>
    </w:p>
    <w:p w14:paraId="7D8329AD" w14:textId="77777777" w:rsidR="00C5776B" w:rsidRPr="00016B9A" w:rsidRDefault="00C5776B" w:rsidP="001E1156">
      <w:pPr>
        <w:jc w:val="both"/>
      </w:pPr>
    </w:p>
    <w:p w14:paraId="2BE2D858" w14:textId="77777777" w:rsidR="00C5776B" w:rsidRPr="00016B9A" w:rsidRDefault="00C5776B" w:rsidP="001E1156">
      <w:pPr>
        <w:jc w:val="both"/>
      </w:pPr>
      <w:r w:rsidRPr="00016B9A">
        <w:t>To: Management Bargaining Team</w:t>
      </w:r>
    </w:p>
    <w:p w14:paraId="3892839B" w14:textId="77777777" w:rsidR="00C5776B" w:rsidRPr="00016B9A" w:rsidRDefault="00C5776B" w:rsidP="001E1156">
      <w:pPr>
        <w:jc w:val="both"/>
      </w:pPr>
    </w:p>
    <w:p w14:paraId="67CFB0C4" w14:textId="77777777" w:rsidR="00C5776B" w:rsidRPr="00016B9A" w:rsidRDefault="00C5776B" w:rsidP="001E1156">
      <w:pPr>
        <w:jc w:val="both"/>
      </w:pPr>
      <w:r w:rsidRPr="00016B9A">
        <w:t>From: Senior Management Committee</w:t>
      </w:r>
    </w:p>
    <w:p w14:paraId="25BD38C7" w14:textId="77777777" w:rsidR="00C5776B" w:rsidRPr="00016B9A" w:rsidRDefault="00C5776B" w:rsidP="001E1156">
      <w:pPr>
        <w:jc w:val="both"/>
      </w:pPr>
    </w:p>
    <w:p w14:paraId="67380182" w14:textId="77777777" w:rsidR="00C5776B" w:rsidRPr="00016B9A" w:rsidRDefault="00C5776B" w:rsidP="001E1156">
      <w:pPr>
        <w:jc w:val="both"/>
      </w:pPr>
      <w:r w:rsidRPr="00016B9A">
        <w:t>Subject: Contract Renewal Negotiations</w:t>
      </w:r>
    </w:p>
    <w:p w14:paraId="6A9EC28C" w14:textId="77777777" w:rsidR="00C5776B" w:rsidRPr="00016B9A" w:rsidRDefault="00C5776B" w:rsidP="001E1156">
      <w:pPr>
        <w:jc w:val="both"/>
      </w:pPr>
    </w:p>
    <w:p w14:paraId="679A6B65" w14:textId="0652D054" w:rsidR="00C5776B" w:rsidRPr="00016B9A" w:rsidRDefault="00C5776B" w:rsidP="001E1156">
      <w:pPr>
        <w:jc w:val="both"/>
      </w:pPr>
      <w:r w:rsidRPr="00016B9A">
        <w:t xml:space="preserve">This memo provides instructions to members of the management bargaining team representing </w:t>
      </w:r>
      <w:r w:rsidR="003277AA">
        <w:t>Clean Right Partners Inc.</w:t>
      </w:r>
      <w:r w:rsidR="003277AA" w:rsidRPr="00016B9A" w:rsidDel="003277AA">
        <w:t xml:space="preserve"> </w:t>
      </w:r>
      <w:r w:rsidR="003277AA" w:rsidRPr="00016B9A">
        <w:t>Union for the upcoming contract negotiations</w:t>
      </w:r>
      <w:r w:rsidR="003277AA">
        <w:t xml:space="preserve"> with</w:t>
      </w:r>
      <w:r w:rsidR="003277AA" w:rsidRPr="00016B9A">
        <w:t xml:space="preserve"> </w:t>
      </w:r>
      <w:r w:rsidR="003277AA" w:rsidRPr="002510F2">
        <w:t>A</w:t>
      </w:r>
      <w:r w:rsidR="003277AA">
        <w:t xml:space="preserve">llied </w:t>
      </w:r>
      <w:r w:rsidR="003277AA" w:rsidRPr="00D13E1D">
        <w:t>Service</w:t>
      </w:r>
      <w:r w:rsidR="003277AA" w:rsidRPr="002510F2">
        <w:t xml:space="preserve"> U</w:t>
      </w:r>
      <w:r w:rsidR="003277AA">
        <w:t>nion</w:t>
      </w:r>
      <w:r w:rsidR="003277AA" w:rsidRPr="002510F2">
        <w:t xml:space="preserve"> C</w:t>
      </w:r>
      <w:r w:rsidR="003277AA">
        <w:t xml:space="preserve">anada </w:t>
      </w:r>
      <w:r w:rsidR="003277AA" w:rsidRPr="002510F2">
        <w:t>L</w:t>
      </w:r>
      <w:r w:rsidR="003277AA">
        <w:t xml:space="preserve">ocal </w:t>
      </w:r>
      <w:r w:rsidR="003277AA" w:rsidRPr="002510F2">
        <w:t># 54</w:t>
      </w:r>
      <w:r w:rsidRPr="00016B9A">
        <w:t>.</w:t>
      </w:r>
      <w:r w:rsidR="00F32242">
        <w:t xml:space="preserve"> </w:t>
      </w:r>
      <w:r w:rsidRPr="00016B9A">
        <w:t>The bargaining team is instructed to deal with the issues referred to here and any issues raised by the union.</w:t>
      </w:r>
      <w:r w:rsidR="00F32242">
        <w:t xml:space="preserve"> </w:t>
      </w:r>
      <w:r w:rsidRPr="00016B9A">
        <w:t>The team is directed to negotiate an agreement with the union that to the extent possible falls within the limits prescribed in this memo.</w:t>
      </w:r>
      <w:r w:rsidR="00F32242">
        <w:t xml:space="preserve"> </w:t>
      </w:r>
      <w:r w:rsidRPr="00016B9A">
        <w:t>If any issues arise in negotiations that are not covered in this memo the team is authorized to settle those issues on the best terms possible.</w:t>
      </w:r>
    </w:p>
    <w:p w14:paraId="2A16E92B" w14:textId="77777777" w:rsidR="003277AA" w:rsidRDefault="003277AA" w:rsidP="001E1156">
      <w:pPr>
        <w:jc w:val="both"/>
        <w:rPr>
          <w:b/>
        </w:rPr>
      </w:pPr>
    </w:p>
    <w:p w14:paraId="4BFBEA8A" w14:textId="77777777" w:rsidR="003277AA" w:rsidRDefault="003277AA" w:rsidP="001E1156">
      <w:pPr>
        <w:jc w:val="both"/>
        <w:rPr>
          <w:b/>
        </w:rPr>
      </w:pPr>
      <w:r w:rsidRPr="00016B9A">
        <w:rPr>
          <w:b/>
        </w:rPr>
        <w:t>Article 2 Union Security</w:t>
      </w:r>
    </w:p>
    <w:p w14:paraId="1A619AC2" w14:textId="77777777" w:rsidR="003277AA" w:rsidRPr="00016B9A" w:rsidRDefault="003277AA" w:rsidP="001E1156">
      <w:pPr>
        <w:jc w:val="both"/>
        <w:rPr>
          <w:b/>
        </w:rPr>
      </w:pPr>
    </w:p>
    <w:p w14:paraId="2D7ACA29" w14:textId="5B4D7A93" w:rsidR="003277AA" w:rsidRDefault="003277AA" w:rsidP="001E1156">
      <w:pPr>
        <w:jc w:val="both"/>
      </w:pPr>
      <w:r w:rsidRPr="00016B9A">
        <w:t xml:space="preserve">The current agreement </w:t>
      </w:r>
      <w:r>
        <w:t xml:space="preserve">provides that the employer must supply the </w:t>
      </w:r>
      <w:r w:rsidR="005257D8">
        <w:t>u</w:t>
      </w:r>
      <w:r>
        <w:t xml:space="preserve">nion a list of employees and their respective </w:t>
      </w:r>
      <w:r w:rsidR="005257D8">
        <w:t>s</w:t>
      </w:r>
      <w:r>
        <w:t xml:space="preserve">ocial </w:t>
      </w:r>
      <w:r w:rsidR="005257D8">
        <w:t>i</w:t>
      </w:r>
      <w:r>
        <w:t xml:space="preserve">nsurance </w:t>
      </w:r>
      <w:r w:rsidR="005257D8">
        <w:t>n</w:t>
      </w:r>
      <w:r>
        <w:t>umbers for which the employer has deducted union dues.</w:t>
      </w:r>
      <w:r w:rsidR="00F32242">
        <w:t xml:space="preserve"> </w:t>
      </w:r>
      <w:r>
        <w:t>The union does not wish to have the liability of being in possession of personal information. The union should demand that this information be removed and replaced with an alternate identifier.</w:t>
      </w:r>
    </w:p>
    <w:p w14:paraId="5AAA5DE3" w14:textId="77777777" w:rsidR="003277AA" w:rsidRDefault="003277AA" w:rsidP="001E1156">
      <w:pPr>
        <w:jc w:val="both"/>
      </w:pPr>
    </w:p>
    <w:p w14:paraId="54E0A2E2" w14:textId="77777777" w:rsidR="003277AA" w:rsidRDefault="003277AA" w:rsidP="001E1156">
      <w:pPr>
        <w:jc w:val="both"/>
        <w:rPr>
          <w:b/>
          <w:szCs w:val="24"/>
        </w:rPr>
      </w:pPr>
      <w:r>
        <w:rPr>
          <w:b/>
          <w:szCs w:val="24"/>
        </w:rPr>
        <w:t>Article 4 Grievance Procedure</w:t>
      </w:r>
    </w:p>
    <w:p w14:paraId="48D594A3" w14:textId="77777777" w:rsidR="001E1156" w:rsidRDefault="001E1156" w:rsidP="001E1156">
      <w:pPr>
        <w:jc w:val="both"/>
        <w:rPr>
          <w:b/>
          <w:szCs w:val="24"/>
        </w:rPr>
      </w:pPr>
    </w:p>
    <w:p w14:paraId="44B41791" w14:textId="46644872" w:rsidR="00641013" w:rsidRDefault="00641013" w:rsidP="001E1156">
      <w:pPr>
        <w:jc w:val="both"/>
      </w:pPr>
      <w:r>
        <w:t xml:space="preserve">The </w:t>
      </w:r>
      <w:r w:rsidR="005257D8">
        <w:t>m</w:t>
      </w:r>
      <w:r>
        <w:t>anagement team must demand that a complaint stage be included in these provisions.</w:t>
      </w:r>
      <w:r w:rsidR="00F32242">
        <w:t xml:space="preserve"> </w:t>
      </w:r>
      <w:r>
        <w:t xml:space="preserve">This will permit the employee to discuss their concern with the supervisor and reach an agreement before the grievance procedure is implemented. </w:t>
      </w:r>
    </w:p>
    <w:p w14:paraId="4BF8F429" w14:textId="77777777" w:rsidR="00641013" w:rsidRDefault="00641013" w:rsidP="001E1156">
      <w:pPr>
        <w:jc w:val="both"/>
      </w:pPr>
    </w:p>
    <w:p w14:paraId="28BBA49C" w14:textId="103C1E99" w:rsidR="003277AA" w:rsidRDefault="003277AA" w:rsidP="001E1156">
      <w:pPr>
        <w:jc w:val="both"/>
      </w:pPr>
      <w:r w:rsidRPr="00016B9A">
        <w:t xml:space="preserve">The current agreement provides that </w:t>
      </w:r>
      <w:r>
        <w:t xml:space="preserve">the employee may present </w:t>
      </w:r>
      <w:r w:rsidR="004C44AA">
        <w:t>the facts of the case beginning at Step 2 of the grievance procedure.</w:t>
      </w:r>
      <w:r w:rsidR="00F32242">
        <w:t xml:space="preserve"> </w:t>
      </w:r>
      <w:r w:rsidR="004C44AA">
        <w:t>Management should take the position that the union has the responsibility to represent the employee and this option is an unnecessary provision and should be removed.</w:t>
      </w:r>
      <w:r w:rsidR="00F32242">
        <w:t xml:space="preserve"> </w:t>
      </w:r>
      <w:r w:rsidR="004C44AA">
        <w:t xml:space="preserve">The </w:t>
      </w:r>
      <w:r w:rsidR="005257D8">
        <w:t>m</w:t>
      </w:r>
      <w:r w:rsidR="004C44AA">
        <w:t>anagement team may make an exception to this demand in the case of discharge.</w:t>
      </w:r>
    </w:p>
    <w:p w14:paraId="41A6B4BC" w14:textId="77777777" w:rsidR="004C44AA" w:rsidRDefault="004C44AA" w:rsidP="001E1156">
      <w:pPr>
        <w:jc w:val="both"/>
      </w:pPr>
    </w:p>
    <w:p w14:paraId="337075C0" w14:textId="77777777" w:rsidR="004C44AA" w:rsidRPr="00F32242" w:rsidRDefault="004C44AA" w:rsidP="001E1156">
      <w:pPr>
        <w:jc w:val="both"/>
        <w:rPr>
          <w:b/>
        </w:rPr>
      </w:pPr>
      <w:r w:rsidRPr="00F32242">
        <w:rPr>
          <w:b/>
        </w:rPr>
        <w:t>Article 5 Discipline</w:t>
      </w:r>
    </w:p>
    <w:p w14:paraId="7C621E56" w14:textId="77777777" w:rsidR="004C44AA" w:rsidRDefault="004C44AA" w:rsidP="001E1156">
      <w:pPr>
        <w:jc w:val="both"/>
      </w:pPr>
    </w:p>
    <w:p w14:paraId="5B32D668" w14:textId="6D6E9D9C" w:rsidR="00641013" w:rsidRDefault="00641013" w:rsidP="001E1156">
      <w:pPr>
        <w:jc w:val="both"/>
      </w:pPr>
      <w:r>
        <w:t>This article provides any verbal warnings issues by a member of management requires the presence of a union representative.</w:t>
      </w:r>
      <w:r w:rsidR="00F32242">
        <w:t xml:space="preserve"> </w:t>
      </w:r>
      <w:r>
        <w:t xml:space="preserve">This is an unnecessary provision and </w:t>
      </w:r>
      <w:r w:rsidR="005257D8">
        <w:t>m</w:t>
      </w:r>
      <w:r>
        <w:t>anagement must demand that “verbal” be removed from 5.01.</w:t>
      </w:r>
    </w:p>
    <w:p w14:paraId="485835B6" w14:textId="77777777" w:rsidR="00641013" w:rsidRDefault="00641013" w:rsidP="001E1156">
      <w:pPr>
        <w:jc w:val="both"/>
      </w:pPr>
    </w:p>
    <w:p w14:paraId="7B117077" w14:textId="47A15532" w:rsidR="004C44AA" w:rsidRDefault="004C44AA" w:rsidP="001E1156">
      <w:pPr>
        <w:jc w:val="both"/>
      </w:pPr>
      <w:r>
        <w:t>This article makes it a requirement that a union member must be present during any disciplinary meeting with the employee and that failure to do so will make any discipline null and void.</w:t>
      </w:r>
      <w:r w:rsidR="00F32242">
        <w:t xml:space="preserve"> </w:t>
      </w:r>
      <w:r>
        <w:t xml:space="preserve">The </w:t>
      </w:r>
      <w:r w:rsidR="005257D8">
        <w:t>m</w:t>
      </w:r>
      <w:r>
        <w:t xml:space="preserve">anagement team should take the position that there may be circumstances, such as assault or incarceration, where the employee or the union representative is not available and that this </w:t>
      </w:r>
      <w:r>
        <w:lastRenderedPageBreak/>
        <w:t>provision should be amended to include “where practical” a union representative would be made available.</w:t>
      </w:r>
    </w:p>
    <w:p w14:paraId="67146DE7" w14:textId="77777777" w:rsidR="004C44AA" w:rsidRDefault="004C44AA" w:rsidP="001E1156">
      <w:pPr>
        <w:jc w:val="both"/>
        <w:rPr>
          <w:b/>
        </w:rPr>
      </w:pPr>
    </w:p>
    <w:p w14:paraId="15C92DAF" w14:textId="77777777" w:rsidR="004C44AA" w:rsidRDefault="004C44AA" w:rsidP="001E1156">
      <w:pPr>
        <w:jc w:val="both"/>
        <w:rPr>
          <w:b/>
        </w:rPr>
      </w:pPr>
      <w:r w:rsidRPr="00F32242">
        <w:rPr>
          <w:b/>
        </w:rPr>
        <w:t>Article 6 Employee Record</w:t>
      </w:r>
    </w:p>
    <w:p w14:paraId="61EA423A" w14:textId="77777777" w:rsidR="004C44AA" w:rsidRDefault="004C44AA" w:rsidP="001E1156">
      <w:pPr>
        <w:jc w:val="both"/>
        <w:rPr>
          <w:b/>
        </w:rPr>
      </w:pPr>
    </w:p>
    <w:p w14:paraId="72FB98FD" w14:textId="38F3C3CC" w:rsidR="004C44AA" w:rsidRPr="00F32242" w:rsidRDefault="004C44AA" w:rsidP="001E1156">
      <w:pPr>
        <w:jc w:val="both"/>
      </w:pPr>
      <w:r>
        <w:t xml:space="preserve">This </w:t>
      </w:r>
      <w:r w:rsidR="005257D8">
        <w:t>a</w:t>
      </w:r>
      <w:r>
        <w:t>rticle provides a sunset clause where an employee’s current disciplinary record will be “clean” after of 10 months.</w:t>
      </w:r>
      <w:r w:rsidR="00F32242">
        <w:t xml:space="preserve"> </w:t>
      </w:r>
      <w:r>
        <w:t xml:space="preserve">The </w:t>
      </w:r>
      <w:r w:rsidR="005257D8">
        <w:t>m</w:t>
      </w:r>
      <w:r>
        <w:t>anagement team should take the position that this is insufficient time to measure a change in the employee’s behaviour and deman</w:t>
      </w:r>
      <w:r w:rsidR="00641013">
        <w:t>d an increase of this time to 24</w:t>
      </w:r>
      <w:r>
        <w:t xml:space="preserve"> months or longer.</w:t>
      </w:r>
    </w:p>
    <w:p w14:paraId="39290DA8" w14:textId="77777777" w:rsidR="003277AA" w:rsidRPr="00016B9A" w:rsidRDefault="003277AA" w:rsidP="001E1156">
      <w:pPr>
        <w:jc w:val="both"/>
      </w:pPr>
    </w:p>
    <w:p w14:paraId="76FDC7A9" w14:textId="77777777" w:rsidR="00903E8A" w:rsidRDefault="00903E8A" w:rsidP="001E1156">
      <w:pPr>
        <w:jc w:val="both"/>
        <w:rPr>
          <w:b/>
        </w:rPr>
      </w:pPr>
      <w:r>
        <w:rPr>
          <w:b/>
        </w:rPr>
        <w:t>Article 8 Representation</w:t>
      </w:r>
    </w:p>
    <w:p w14:paraId="00E1923D" w14:textId="77777777" w:rsidR="00903E8A" w:rsidRDefault="00903E8A" w:rsidP="001E1156">
      <w:pPr>
        <w:jc w:val="both"/>
        <w:rPr>
          <w:b/>
        </w:rPr>
      </w:pPr>
    </w:p>
    <w:p w14:paraId="68B3DABE" w14:textId="1698FCF0" w:rsidR="00903E8A" w:rsidRPr="00F32242" w:rsidRDefault="00903E8A" w:rsidP="001E1156">
      <w:pPr>
        <w:jc w:val="both"/>
      </w:pPr>
      <w:r>
        <w:t>This article provides that union representative wages will be paid during grievance investigation or meetings and during negotiations.</w:t>
      </w:r>
      <w:r w:rsidR="00F32242">
        <w:t xml:space="preserve"> </w:t>
      </w:r>
      <w:r>
        <w:t xml:space="preserve">The </w:t>
      </w:r>
      <w:r w:rsidR="005257D8">
        <w:t>m</w:t>
      </w:r>
      <w:r>
        <w:t>anagement team should take the position that the union should be paying for the union representatives time for those activities associated with the grievance procedure, including arbitration, and during bargaining.</w:t>
      </w:r>
      <w:r w:rsidR="00F32242">
        <w:t xml:space="preserve"> </w:t>
      </w:r>
      <w:r>
        <w:t xml:space="preserve">Failure to bargain this the </w:t>
      </w:r>
      <w:r w:rsidR="005257D8">
        <w:t>m</w:t>
      </w:r>
      <w:r>
        <w:t>anagement team should seek to amend the agreement that a union representative will be provided reasonable amount of time to conduct their activities during the grievance procedure.</w:t>
      </w:r>
      <w:r w:rsidR="00F32242">
        <w:t xml:space="preserve"> </w:t>
      </w:r>
      <w:r>
        <w:t>Management’s concern is that a union representative may take an inappropriate amount of time on a grievance.</w:t>
      </w:r>
    </w:p>
    <w:p w14:paraId="56DB87C9" w14:textId="77777777" w:rsidR="00903E8A" w:rsidRDefault="00903E8A" w:rsidP="001E1156">
      <w:pPr>
        <w:jc w:val="both"/>
        <w:rPr>
          <w:b/>
        </w:rPr>
      </w:pPr>
    </w:p>
    <w:p w14:paraId="3EF50A61" w14:textId="77777777" w:rsidR="00903E8A" w:rsidRDefault="00903E8A" w:rsidP="001E1156">
      <w:pPr>
        <w:jc w:val="both"/>
        <w:rPr>
          <w:b/>
        </w:rPr>
      </w:pPr>
      <w:r>
        <w:rPr>
          <w:b/>
        </w:rPr>
        <w:t>Article 9 No Strikes / No</w:t>
      </w:r>
      <w:r w:rsidR="00F32242">
        <w:rPr>
          <w:b/>
        </w:rPr>
        <w:t xml:space="preserve"> </w:t>
      </w:r>
      <w:r>
        <w:rPr>
          <w:b/>
        </w:rPr>
        <w:t>Lockouts</w:t>
      </w:r>
    </w:p>
    <w:p w14:paraId="599BF557" w14:textId="77777777" w:rsidR="00903E8A" w:rsidRDefault="00903E8A" w:rsidP="001E1156">
      <w:pPr>
        <w:jc w:val="both"/>
        <w:rPr>
          <w:b/>
        </w:rPr>
      </w:pPr>
    </w:p>
    <w:p w14:paraId="4F1FFD18" w14:textId="062C2E93" w:rsidR="00903E8A" w:rsidRPr="00F32242" w:rsidRDefault="00903E8A" w:rsidP="001E1156">
      <w:pPr>
        <w:jc w:val="both"/>
      </w:pPr>
      <w:r>
        <w:t>This article provides that employees are not required to cross a legal picket line.</w:t>
      </w:r>
      <w:r w:rsidR="00F32242">
        <w:t xml:space="preserve"> </w:t>
      </w:r>
      <w:r>
        <w:t xml:space="preserve">The </w:t>
      </w:r>
      <w:r w:rsidR="005257D8">
        <w:t>m</w:t>
      </w:r>
      <w:r>
        <w:t>anagement team should seek to delete this provision as it is a form of illegal work stoppage not permitted by the legislation.</w:t>
      </w:r>
    </w:p>
    <w:p w14:paraId="193D708A" w14:textId="77777777" w:rsidR="00903E8A" w:rsidRDefault="00903E8A" w:rsidP="001E1156">
      <w:pPr>
        <w:jc w:val="both"/>
        <w:rPr>
          <w:b/>
        </w:rPr>
      </w:pPr>
    </w:p>
    <w:p w14:paraId="65132A68" w14:textId="77777777" w:rsidR="003277AA" w:rsidRDefault="003277AA" w:rsidP="001E1156">
      <w:pPr>
        <w:jc w:val="both"/>
        <w:rPr>
          <w:b/>
        </w:rPr>
      </w:pPr>
      <w:r w:rsidRPr="00016B9A">
        <w:rPr>
          <w:b/>
        </w:rPr>
        <w:t xml:space="preserve">Article </w:t>
      </w:r>
      <w:r>
        <w:rPr>
          <w:b/>
        </w:rPr>
        <w:t>10</w:t>
      </w:r>
      <w:r w:rsidRPr="00016B9A">
        <w:rPr>
          <w:b/>
        </w:rPr>
        <w:t xml:space="preserve"> </w:t>
      </w:r>
      <w:r>
        <w:rPr>
          <w:b/>
        </w:rPr>
        <w:t xml:space="preserve">Statutory Holidays </w:t>
      </w:r>
    </w:p>
    <w:p w14:paraId="2B4ED48A" w14:textId="77777777" w:rsidR="003277AA" w:rsidRDefault="003277AA" w:rsidP="001E1156">
      <w:pPr>
        <w:jc w:val="both"/>
        <w:rPr>
          <w:b/>
        </w:rPr>
      </w:pPr>
    </w:p>
    <w:p w14:paraId="0A3C762C" w14:textId="42D079A3" w:rsidR="006364E4" w:rsidRPr="00F32242" w:rsidRDefault="00903E8A" w:rsidP="001E1156">
      <w:pPr>
        <w:jc w:val="both"/>
      </w:pPr>
      <w:r>
        <w:t xml:space="preserve">This </w:t>
      </w:r>
      <w:r w:rsidR="005257D8">
        <w:t>a</w:t>
      </w:r>
      <w:r>
        <w:t>rticle provides that if a statutory holiday falls during an employee</w:t>
      </w:r>
      <w:r w:rsidR="008E6FAB">
        <w:t>’</w:t>
      </w:r>
      <w:r>
        <w:t xml:space="preserve">s vacation period that </w:t>
      </w:r>
      <w:r w:rsidR="006604B4">
        <w:t>they will be provided an extra day vacation or pay in lieu of the day.</w:t>
      </w:r>
      <w:r w:rsidR="00F32242">
        <w:t xml:space="preserve"> </w:t>
      </w:r>
      <w:r w:rsidR="006604B4">
        <w:t xml:space="preserve">This represents an additional cost to the </w:t>
      </w:r>
      <w:r w:rsidR="00000430">
        <w:t>organization</w:t>
      </w:r>
      <w:r w:rsidR="006604B4">
        <w:t>.</w:t>
      </w:r>
      <w:r w:rsidR="00F32242">
        <w:t xml:space="preserve"> </w:t>
      </w:r>
      <w:r w:rsidR="006604B4">
        <w:t>The addition</w:t>
      </w:r>
      <w:r w:rsidR="006364E4">
        <w:t xml:space="preserve">al cost would be to pay </w:t>
      </w:r>
      <w:r w:rsidR="006604B4">
        <w:t xml:space="preserve">which is not required by the legislation, or the additional day in lieu as the </w:t>
      </w:r>
      <w:r w:rsidR="00000430">
        <w:t xml:space="preserve">organization </w:t>
      </w:r>
      <w:r w:rsidR="006604B4">
        <w:t xml:space="preserve">may need to replace that </w:t>
      </w:r>
      <w:r w:rsidR="00000430">
        <w:t xml:space="preserve">employee </w:t>
      </w:r>
      <w:r w:rsidR="006604B4">
        <w:t>at a later time.</w:t>
      </w:r>
      <w:r w:rsidR="00F32242">
        <w:t xml:space="preserve"> </w:t>
      </w:r>
      <w:r w:rsidR="006604B4">
        <w:t>Management would prefer to remove the cost or only pay for the statutory holiday.</w:t>
      </w:r>
    </w:p>
    <w:p w14:paraId="4C8E26C3" w14:textId="77777777" w:rsidR="003277AA" w:rsidRPr="00016B9A" w:rsidRDefault="003277AA" w:rsidP="001E1156">
      <w:pPr>
        <w:jc w:val="both"/>
      </w:pPr>
    </w:p>
    <w:p w14:paraId="0471EA33" w14:textId="77777777" w:rsidR="003277AA" w:rsidRDefault="003277AA" w:rsidP="001E1156">
      <w:pPr>
        <w:jc w:val="both"/>
        <w:rPr>
          <w:b/>
        </w:rPr>
      </w:pPr>
      <w:r w:rsidRPr="00016B9A">
        <w:rPr>
          <w:b/>
        </w:rPr>
        <w:t xml:space="preserve">Article </w:t>
      </w:r>
      <w:r>
        <w:rPr>
          <w:b/>
        </w:rPr>
        <w:t>11</w:t>
      </w:r>
      <w:r w:rsidRPr="00016B9A">
        <w:rPr>
          <w:b/>
        </w:rPr>
        <w:t xml:space="preserve"> </w:t>
      </w:r>
      <w:r>
        <w:rPr>
          <w:b/>
        </w:rPr>
        <w:t>Compensation</w:t>
      </w:r>
    </w:p>
    <w:p w14:paraId="21325476" w14:textId="77777777" w:rsidR="003277AA" w:rsidRPr="00016B9A" w:rsidRDefault="003277AA" w:rsidP="001E1156">
      <w:pPr>
        <w:jc w:val="both"/>
        <w:rPr>
          <w:b/>
        </w:rPr>
      </w:pPr>
    </w:p>
    <w:p w14:paraId="22DEF39B" w14:textId="64D22BA7" w:rsidR="003277AA" w:rsidRDefault="006604B4" w:rsidP="001E1156">
      <w:pPr>
        <w:jc w:val="both"/>
      </w:pPr>
      <w:r>
        <w:t>Management should resist any wage increases above the cost of living.</w:t>
      </w:r>
      <w:r w:rsidR="00F32242">
        <w:t xml:space="preserve"> </w:t>
      </w:r>
      <w:r>
        <w:t xml:space="preserve">Any wage increase considered by </w:t>
      </w:r>
      <w:r w:rsidR="00000430">
        <w:t>m</w:t>
      </w:r>
      <w:r>
        <w:t>anagement needs to include any consideration for an increase of cost of living.</w:t>
      </w:r>
      <w:r w:rsidR="00F32242">
        <w:t xml:space="preserve"> </w:t>
      </w:r>
      <w:r>
        <w:t xml:space="preserve">For example, if the projected cost of living increases </w:t>
      </w:r>
      <w:r w:rsidR="008E6FAB">
        <w:t>by</w:t>
      </w:r>
      <w:r>
        <w:t xml:space="preserve"> 2% in a calendar year and the </w:t>
      </w:r>
      <w:r w:rsidR="00000430">
        <w:t xml:space="preserve">organization </w:t>
      </w:r>
      <w:r>
        <w:t>is also willing to provide a real wage increase of 1% then the total agreed to wage increase would be 3%.</w:t>
      </w:r>
      <w:r w:rsidR="00F32242">
        <w:t xml:space="preserve"> </w:t>
      </w:r>
      <w:r>
        <w:t>This will protect the company in the event the cost of living is greater than 2%.</w:t>
      </w:r>
      <w:r w:rsidR="00F32242">
        <w:t xml:space="preserve"> </w:t>
      </w:r>
      <w:r>
        <w:t xml:space="preserve">The </w:t>
      </w:r>
      <w:r w:rsidR="00000430">
        <w:t>m</w:t>
      </w:r>
      <w:r>
        <w:t>anagement team should resist any language that permit a wage increase be based on any increase in the cost of living.</w:t>
      </w:r>
      <w:r w:rsidR="00F32242">
        <w:t xml:space="preserve"> </w:t>
      </w:r>
    </w:p>
    <w:p w14:paraId="5E3458C0" w14:textId="77777777" w:rsidR="006604B4" w:rsidRDefault="006604B4" w:rsidP="001E1156">
      <w:pPr>
        <w:jc w:val="both"/>
      </w:pPr>
    </w:p>
    <w:p w14:paraId="193D969E" w14:textId="6DE1A32C" w:rsidR="003277AA" w:rsidRDefault="003277AA" w:rsidP="001E1156">
      <w:pPr>
        <w:jc w:val="both"/>
      </w:pPr>
      <w:r>
        <w:lastRenderedPageBreak/>
        <w:t>The current agreement also provides for $</w:t>
      </w:r>
      <w:r w:rsidR="006604B4">
        <w:t xml:space="preserve">130 purchase for safety shoes </w:t>
      </w:r>
      <w:r w:rsidR="00DB416A">
        <w:t xml:space="preserve">after 12 months </w:t>
      </w:r>
      <w:r w:rsidR="006604B4">
        <w:t>without any limitations.</w:t>
      </w:r>
      <w:r w:rsidR="00F32242">
        <w:t xml:space="preserve"> </w:t>
      </w:r>
      <w:r w:rsidR="006604B4">
        <w:t xml:space="preserve">The </w:t>
      </w:r>
      <w:r w:rsidR="00000430">
        <w:t>m</w:t>
      </w:r>
      <w:r w:rsidR="006604B4">
        <w:t>anagement team should seek</w:t>
      </w:r>
      <w:r w:rsidR="00DB416A">
        <w:t xml:space="preserve"> to increase the shoe allowance period to 18 months and</w:t>
      </w:r>
      <w:r w:rsidR="006604B4">
        <w:t xml:space="preserve"> to include a provision that approval for new shoes are to be obtained from management in advance.</w:t>
      </w:r>
      <w:r w:rsidR="00F32242">
        <w:t xml:space="preserve"> </w:t>
      </w:r>
      <w:r w:rsidR="006604B4">
        <w:t>This would eliminate any unnecessary costs associated with replacing shoes that are in good condition.</w:t>
      </w:r>
    </w:p>
    <w:p w14:paraId="6AC7EF35" w14:textId="77777777" w:rsidR="006364E4" w:rsidRDefault="006364E4" w:rsidP="001E1156">
      <w:pPr>
        <w:jc w:val="both"/>
      </w:pPr>
    </w:p>
    <w:p w14:paraId="1330ACDB" w14:textId="77777777" w:rsidR="006364E4" w:rsidRPr="00016B9A" w:rsidRDefault="006364E4" w:rsidP="001E1156">
      <w:pPr>
        <w:jc w:val="both"/>
      </w:pPr>
      <w:r>
        <w:t>This article also requires that all parking tickets by employees be paid by the employer.</w:t>
      </w:r>
      <w:r w:rsidR="00F32242">
        <w:t xml:space="preserve"> </w:t>
      </w:r>
      <w:r>
        <w:t>The Management team should seek to remove this provision.</w:t>
      </w:r>
    </w:p>
    <w:p w14:paraId="4D6416EA" w14:textId="77777777" w:rsidR="003277AA" w:rsidRPr="00016B9A" w:rsidRDefault="003277AA" w:rsidP="001E1156">
      <w:pPr>
        <w:jc w:val="both"/>
      </w:pPr>
    </w:p>
    <w:p w14:paraId="13CFE22E" w14:textId="77777777" w:rsidR="003277AA" w:rsidRDefault="003277AA" w:rsidP="001E1156">
      <w:pPr>
        <w:jc w:val="both"/>
        <w:rPr>
          <w:b/>
        </w:rPr>
      </w:pPr>
      <w:r w:rsidRPr="00016B9A">
        <w:rPr>
          <w:b/>
        </w:rPr>
        <w:t>Article 1</w:t>
      </w:r>
      <w:r>
        <w:rPr>
          <w:b/>
        </w:rPr>
        <w:t>2</w:t>
      </w:r>
      <w:r w:rsidRPr="00016B9A">
        <w:rPr>
          <w:b/>
        </w:rPr>
        <w:t xml:space="preserve"> </w:t>
      </w:r>
      <w:r>
        <w:rPr>
          <w:b/>
        </w:rPr>
        <w:t>Vacations with Pay</w:t>
      </w:r>
    </w:p>
    <w:p w14:paraId="2924CA04" w14:textId="77777777" w:rsidR="00641013" w:rsidRDefault="00641013" w:rsidP="001E1156">
      <w:pPr>
        <w:jc w:val="both"/>
      </w:pPr>
    </w:p>
    <w:p w14:paraId="0366C3FD" w14:textId="043DB258" w:rsidR="003277AA" w:rsidRPr="00016B9A" w:rsidRDefault="003277AA" w:rsidP="001E1156">
      <w:pPr>
        <w:jc w:val="both"/>
      </w:pPr>
      <w:r w:rsidRPr="00016B9A">
        <w:t xml:space="preserve">The </w:t>
      </w:r>
      <w:r>
        <w:t>current of agreement</w:t>
      </w:r>
      <w:r w:rsidR="006364E4">
        <w:t xml:space="preserve"> permits an employee to take all their vacation at one time.</w:t>
      </w:r>
      <w:r w:rsidR="00F32242">
        <w:t xml:space="preserve"> </w:t>
      </w:r>
      <w:r w:rsidR="006364E4">
        <w:t xml:space="preserve">The </w:t>
      </w:r>
      <w:r w:rsidR="00000430">
        <w:t>m</w:t>
      </w:r>
      <w:r w:rsidR="006364E4">
        <w:t>anagement team should seek a limitation on these requests due to concerns over scheduling and provide that all vacation requests must be approved by management in advance.</w:t>
      </w:r>
    </w:p>
    <w:p w14:paraId="18796DCC" w14:textId="77777777" w:rsidR="003277AA" w:rsidRPr="00016B9A" w:rsidRDefault="003277AA" w:rsidP="001E1156">
      <w:pPr>
        <w:jc w:val="both"/>
      </w:pPr>
    </w:p>
    <w:p w14:paraId="0575D705" w14:textId="77777777" w:rsidR="003277AA" w:rsidRDefault="003277AA" w:rsidP="001E1156">
      <w:pPr>
        <w:jc w:val="both"/>
        <w:rPr>
          <w:b/>
        </w:rPr>
      </w:pPr>
      <w:r w:rsidRPr="00016B9A">
        <w:rPr>
          <w:b/>
        </w:rPr>
        <w:t>Article 1</w:t>
      </w:r>
      <w:r>
        <w:rPr>
          <w:b/>
        </w:rPr>
        <w:t>4</w:t>
      </w:r>
      <w:r w:rsidRPr="00016B9A">
        <w:rPr>
          <w:b/>
        </w:rPr>
        <w:t xml:space="preserve"> </w:t>
      </w:r>
      <w:r>
        <w:rPr>
          <w:b/>
        </w:rPr>
        <w:t>Seniority</w:t>
      </w:r>
    </w:p>
    <w:p w14:paraId="14C69F3B" w14:textId="77777777" w:rsidR="003277AA" w:rsidRPr="00016B9A" w:rsidRDefault="003277AA" w:rsidP="001E1156">
      <w:pPr>
        <w:jc w:val="both"/>
        <w:rPr>
          <w:b/>
        </w:rPr>
      </w:pPr>
    </w:p>
    <w:p w14:paraId="22D747B1" w14:textId="77777777" w:rsidR="003277AA" w:rsidRDefault="003277AA" w:rsidP="001E1156">
      <w:pPr>
        <w:jc w:val="both"/>
      </w:pPr>
      <w:r>
        <w:t>There are no current provisions for determining the order of seniority in the event that two employees have the same seniority date.</w:t>
      </w:r>
      <w:r w:rsidR="00F32242">
        <w:t xml:space="preserve"> </w:t>
      </w:r>
      <w:r>
        <w:t>Tie-breaker language needs to be determined.</w:t>
      </w:r>
    </w:p>
    <w:p w14:paraId="37E6200D" w14:textId="77777777" w:rsidR="003277AA" w:rsidRPr="00016B9A" w:rsidRDefault="003277AA" w:rsidP="001E1156">
      <w:pPr>
        <w:jc w:val="both"/>
      </w:pPr>
    </w:p>
    <w:p w14:paraId="126868E5" w14:textId="77777777" w:rsidR="003277AA" w:rsidRDefault="003277AA" w:rsidP="001E1156">
      <w:pPr>
        <w:jc w:val="both"/>
        <w:rPr>
          <w:b/>
        </w:rPr>
      </w:pPr>
      <w:r>
        <w:rPr>
          <w:b/>
        </w:rPr>
        <w:t>Article 15</w:t>
      </w:r>
      <w:r w:rsidRPr="00016B9A">
        <w:rPr>
          <w:b/>
        </w:rPr>
        <w:t xml:space="preserve"> </w:t>
      </w:r>
      <w:r>
        <w:rPr>
          <w:b/>
        </w:rPr>
        <w:t>Hours of Work and Overtime.</w:t>
      </w:r>
    </w:p>
    <w:p w14:paraId="4A8CC852" w14:textId="77777777" w:rsidR="003277AA" w:rsidRPr="00016B9A" w:rsidRDefault="003277AA" w:rsidP="001E1156">
      <w:pPr>
        <w:jc w:val="both"/>
        <w:rPr>
          <w:b/>
        </w:rPr>
      </w:pPr>
    </w:p>
    <w:p w14:paraId="15EDD54C" w14:textId="79432965" w:rsidR="003277AA" w:rsidRPr="00016B9A" w:rsidRDefault="003277AA" w:rsidP="001E1156">
      <w:pPr>
        <w:jc w:val="both"/>
      </w:pPr>
      <w:r w:rsidRPr="00016B9A">
        <w:t>Th</w:t>
      </w:r>
      <w:r>
        <w:t>is article provides that when an employee challenges the workload that a reassessment will be conducted by the employee and a supervisor.</w:t>
      </w:r>
      <w:r w:rsidR="00F32242">
        <w:t xml:space="preserve"> </w:t>
      </w:r>
      <w:r>
        <w:t xml:space="preserve">The union should seek to include a </w:t>
      </w:r>
      <w:r w:rsidR="00000430">
        <w:t>u</w:t>
      </w:r>
      <w:r>
        <w:t xml:space="preserve">nion </w:t>
      </w:r>
      <w:r w:rsidR="00000430">
        <w:t>r</w:t>
      </w:r>
      <w:r>
        <w:t>epresentative during this reassessment.</w:t>
      </w:r>
    </w:p>
    <w:p w14:paraId="601C807A" w14:textId="77777777" w:rsidR="006364E4" w:rsidRDefault="006364E4" w:rsidP="001E1156">
      <w:pPr>
        <w:jc w:val="both"/>
        <w:rPr>
          <w:b/>
        </w:rPr>
      </w:pPr>
    </w:p>
    <w:p w14:paraId="4079A72E" w14:textId="77777777" w:rsidR="003277AA" w:rsidRDefault="003277AA" w:rsidP="001E1156">
      <w:pPr>
        <w:jc w:val="both"/>
        <w:rPr>
          <w:b/>
        </w:rPr>
      </w:pPr>
      <w:r>
        <w:rPr>
          <w:b/>
        </w:rPr>
        <w:t>Article 16 Leaves of Absences</w:t>
      </w:r>
    </w:p>
    <w:p w14:paraId="160F67E8" w14:textId="77777777" w:rsidR="003277AA" w:rsidRDefault="003277AA" w:rsidP="001E1156">
      <w:pPr>
        <w:jc w:val="both"/>
        <w:rPr>
          <w:b/>
        </w:rPr>
      </w:pPr>
    </w:p>
    <w:p w14:paraId="6811DABD" w14:textId="01DB804E" w:rsidR="003277AA" w:rsidRDefault="003277AA" w:rsidP="001E1156">
      <w:pPr>
        <w:jc w:val="both"/>
        <w:rPr>
          <w:szCs w:val="24"/>
        </w:rPr>
      </w:pPr>
      <w:r>
        <w:rPr>
          <w:szCs w:val="24"/>
        </w:rPr>
        <w:t xml:space="preserve">This </w:t>
      </w:r>
      <w:r w:rsidR="00000430">
        <w:rPr>
          <w:szCs w:val="24"/>
        </w:rPr>
        <w:t>a</w:t>
      </w:r>
      <w:r>
        <w:rPr>
          <w:szCs w:val="24"/>
        </w:rPr>
        <w:t>rticle defines several leaves and defines different durations depending on the relationship with the employee.</w:t>
      </w:r>
      <w:r w:rsidR="00F32242">
        <w:rPr>
          <w:szCs w:val="24"/>
        </w:rPr>
        <w:t xml:space="preserve"> </w:t>
      </w:r>
      <w:r>
        <w:rPr>
          <w:szCs w:val="24"/>
        </w:rPr>
        <w:t>These definitions may not be compliant with provincial legislation.</w:t>
      </w:r>
      <w:r w:rsidR="00F32242">
        <w:rPr>
          <w:szCs w:val="24"/>
        </w:rPr>
        <w:t xml:space="preserve"> </w:t>
      </w:r>
      <w:r>
        <w:rPr>
          <w:szCs w:val="24"/>
        </w:rPr>
        <w:t xml:space="preserve">Review provincial </w:t>
      </w:r>
      <w:r w:rsidR="00000430">
        <w:rPr>
          <w:szCs w:val="24"/>
        </w:rPr>
        <w:t xml:space="preserve">or territorial </w:t>
      </w:r>
      <w:r>
        <w:rPr>
          <w:szCs w:val="24"/>
        </w:rPr>
        <w:t>employment standards act for compliance and make appropriate demands.</w:t>
      </w:r>
      <w:r w:rsidR="00F32242">
        <w:rPr>
          <w:szCs w:val="24"/>
        </w:rPr>
        <w:t xml:space="preserve"> </w:t>
      </w:r>
      <w:r w:rsidR="006364E4">
        <w:rPr>
          <w:szCs w:val="24"/>
        </w:rPr>
        <w:t xml:space="preserve">The </w:t>
      </w:r>
      <w:r w:rsidR="00000430">
        <w:rPr>
          <w:szCs w:val="24"/>
        </w:rPr>
        <w:t>m</w:t>
      </w:r>
      <w:r w:rsidR="006364E4">
        <w:rPr>
          <w:szCs w:val="24"/>
        </w:rPr>
        <w:t>anagement team should seek to reduce the amount of time off for bereavement.</w:t>
      </w:r>
    </w:p>
    <w:p w14:paraId="10016BFD" w14:textId="77777777" w:rsidR="00DB416A" w:rsidRDefault="00DB416A" w:rsidP="001E1156">
      <w:pPr>
        <w:jc w:val="both"/>
        <w:rPr>
          <w:szCs w:val="24"/>
        </w:rPr>
      </w:pPr>
    </w:p>
    <w:p w14:paraId="21988EE5" w14:textId="77777777" w:rsidR="00DB416A" w:rsidRPr="00F32242" w:rsidRDefault="00DB416A" w:rsidP="001E1156">
      <w:pPr>
        <w:jc w:val="both"/>
        <w:rPr>
          <w:b/>
          <w:szCs w:val="24"/>
        </w:rPr>
      </w:pPr>
      <w:r w:rsidRPr="00F32242">
        <w:rPr>
          <w:b/>
          <w:szCs w:val="24"/>
        </w:rPr>
        <w:t>Article 20 Sick Leave</w:t>
      </w:r>
    </w:p>
    <w:p w14:paraId="74AEB3B1" w14:textId="77777777" w:rsidR="00DB416A" w:rsidRDefault="00DB416A" w:rsidP="001E1156">
      <w:pPr>
        <w:jc w:val="both"/>
        <w:rPr>
          <w:szCs w:val="24"/>
        </w:rPr>
      </w:pPr>
    </w:p>
    <w:p w14:paraId="6D307898" w14:textId="77777777" w:rsidR="00DB416A" w:rsidRDefault="00DB416A" w:rsidP="001E1156">
      <w:pPr>
        <w:jc w:val="both"/>
        <w:rPr>
          <w:szCs w:val="24"/>
        </w:rPr>
      </w:pPr>
      <w:r>
        <w:rPr>
          <w:szCs w:val="24"/>
        </w:rPr>
        <w:t>Management should seek to eliminate the carry over of unused credits from one year to the next.</w:t>
      </w:r>
      <w:r w:rsidR="00F32242">
        <w:rPr>
          <w:szCs w:val="24"/>
        </w:rPr>
        <w:t xml:space="preserve"> </w:t>
      </w:r>
      <w:r>
        <w:rPr>
          <w:szCs w:val="24"/>
        </w:rPr>
        <w:t>See Article 20.</w:t>
      </w:r>
    </w:p>
    <w:p w14:paraId="778F639D" w14:textId="77777777" w:rsidR="00DB416A" w:rsidRDefault="00DB416A" w:rsidP="001E1156">
      <w:pPr>
        <w:jc w:val="both"/>
        <w:rPr>
          <w:szCs w:val="24"/>
        </w:rPr>
      </w:pPr>
    </w:p>
    <w:p w14:paraId="52ED7CBD" w14:textId="77777777" w:rsidR="003277AA" w:rsidRPr="002510F2" w:rsidRDefault="003277AA" w:rsidP="001E1156">
      <w:pPr>
        <w:jc w:val="both"/>
        <w:rPr>
          <w:b/>
          <w:szCs w:val="24"/>
        </w:rPr>
      </w:pPr>
      <w:r w:rsidRPr="002510F2">
        <w:rPr>
          <w:b/>
          <w:szCs w:val="24"/>
        </w:rPr>
        <w:t>Article 21 No Discrimination</w:t>
      </w:r>
    </w:p>
    <w:p w14:paraId="7BD73E7D" w14:textId="77777777" w:rsidR="003277AA" w:rsidRDefault="003277AA" w:rsidP="001E1156">
      <w:pPr>
        <w:ind w:left="360"/>
        <w:jc w:val="both"/>
        <w:rPr>
          <w:szCs w:val="24"/>
        </w:rPr>
      </w:pPr>
    </w:p>
    <w:p w14:paraId="0B854DD4" w14:textId="24D4D477" w:rsidR="003277AA" w:rsidRDefault="003277AA" w:rsidP="001E1156">
      <w:pPr>
        <w:jc w:val="both"/>
        <w:rPr>
          <w:szCs w:val="24"/>
        </w:rPr>
      </w:pPr>
      <w:r>
        <w:rPr>
          <w:szCs w:val="24"/>
        </w:rPr>
        <w:t xml:space="preserve">This </w:t>
      </w:r>
      <w:proofErr w:type="spellStart"/>
      <w:r>
        <w:rPr>
          <w:szCs w:val="24"/>
        </w:rPr>
        <w:t>A</w:t>
      </w:r>
      <w:r w:rsidR="00000430">
        <w:rPr>
          <w:szCs w:val="24"/>
        </w:rPr>
        <w:t>a</w:t>
      </w:r>
      <w:r>
        <w:rPr>
          <w:szCs w:val="24"/>
        </w:rPr>
        <w:t>ticle</w:t>
      </w:r>
      <w:proofErr w:type="spellEnd"/>
      <w:r>
        <w:rPr>
          <w:szCs w:val="24"/>
        </w:rPr>
        <w:t xml:space="preserve"> outlines those individuals who are protected under this </w:t>
      </w:r>
      <w:r w:rsidR="00000430">
        <w:rPr>
          <w:szCs w:val="24"/>
        </w:rPr>
        <w:t>a</w:t>
      </w:r>
      <w:r>
        <w:rPr>
          <w:szCs w:val="24"/>
        </w:rPr>
        <w:t>rticle.</w:t>
      </w:r>
      <w:r w:rsidR="00F32242">
        <w:rPr>
          <w:szCs w:val="24"/>
        </w:rPr>
        <w:t xml:space="preserve"> </w:t>
      </w:r>
      <w:r>
        <w:rPr>
          <w:szCs w:val="24"/>
        </w:rPr>
        <w:t>The individuals protected is often amended by provincial</w:t>
      </w:r>
      <w:r w:rsidR="00000430">
        <w:rPr>
          <w:szCs w:val="24"/>
        </w:rPr>
        <w:t>, territorial,</w:t>
      </w:r>
      <w:r>
        <w:rPr>
          <w:szCs w:val="24"/>
        </w:rPr>
        <w:t xml:space="preserve"> or federal legislation.</w:t>
      </w:r>
      <w:r w:rsidR="00F32242">
        <w:rPr>
          <w:szCs w:val="24"/>
        </w:rPr>
        <w:t xml:space="preserve"> </w:t>
      </w:r>
      <w:r>
        <w:rPr>
          <w:szCs w:val="24"/>
        </w:rPr>
        <w:t>This language should be amended to state that employees will not be discriminate with respect to terms and conditions of employment on ground identified by provincial</w:t>
      </w:r>
      <w:r w:rsidR="00000430">
        <w:rPr>
          <w:szCs w:val="24"/>
        </w:rPr>
        <w:t xml:space="preserve">, territorial, </w:t>
      </w:r>
      <w:r>
        <w:rPr>
          <w:szCs w:val="24"/>
        </w:rPr>
        <w:t>or federal legislation.</w:t>
      </w:r>
    </w:p>
    <w:p w14:paraId="140780C8" w14:textId="77777777" w:rsidR="006E4893" w:rsidRDefault="006E4893" w:rsidP="001E1156">
      <w:pPr>
        <w:jc w:val="both"/>
        <w:rPr>
          <w:b/>
        </w:rPr>
      </w:pPr>
    </w:p>
    <w:p w14:paraId="7EE4260F" w14:textId="77777777" w:rsidR="003277AA" w:rsidRDefault="001E1156" w:rsidP="001E1156">
      <w:pPr>
        <w:jc w:val="both"/>
        <w:rPr>
          <w:b/>
        </w:rPr>
      </w:pPr>
      <w:r>
        <w:rPr>
          <w:b/>
        </w:rPr>
        <w:br w:type="page"/>
      </w:r>
      <w:r w:rsidR="003277AA">
        <w:rPr>
          <w:b/>
        </w:rPr>
        <w:lastRenderedPageBreak/>
        <w:t>Article 22</w:t>
      </w:r>
      <w:r w:rsidR="003277AA" w:rsidRPr="00016B9A">
        <w:rPr>
          <w:b/>
        </w:rPr>
        <w:t xml:space="preserve"> Term of Agreement</w:t>
      </w:r>
    </w:p>
    <w:p w14:paraId="11951081" w14:textId="77777777" w:rsidR="003277AA" w:rsidRPr="00016B9A" w:rsidRDefault="003277AA" w:rsidP="001E1156">
      <w:pPr>
        <w:jc w:val="both"/>
        <w:rPr>
          <w:b/>
        </w:rPr>
      </w:pPr>
    </w:p>
    <w:p w14:paraId="1EA6CC81" w14:textId="77777777" w:rsidR="003277AA" w:rsidRPr="00016B9A" w:rsidRDefault="003277AA" w:rsidP="001E1156">
      <w:pPr>
        <w:jc w:val="both"/>
      </w:pPr>
      <w:r w:rsidRPr="00016B9A">
        <w:t xml:space="preserve">The bargaining team is instructed to pursue a </w:t>
      </w:r>
      <w:r w:rsidR="006E4893">
        <w:t>three</w:t>
      </w:r>
      <w:r w:rsidR="008E6FAB">
        <w:t>-</w:t>
      </w:r>
      <w:r w:rsidR="006E4893">
        <w:t>year</w:t>
      </w:r>
      <w:r w:rsidRPr="00016B9A">
        <w:t xml:space="preserve"> agreement.</w:t>
      </w:r>
      <w:r w:rsidR="00F32242">
        <w:t xml:space="preserve"> </w:t>
      </w:r>
      <w:r w:rsidRPr="00016B9A">
        <w:t xml:space="preserve">A strike vote has not yet been held; however, it is anticipated that the bargaining unit will vote in favour of a strike. </w:t>
      </w:r>
    </w:p>
    <w:p w14:paraId="000027B7" w14:textId="77777777" w:rsidR="003277AA" w:rsidRPr="00016B9A" w:rsidRDefault="003277AA" w:rsidP="001E1156">
      <w:pPr>
        <w:jc w:val="both"/>
      </w:pPr>
    </w:p>
    <w:p w14:paraId="21004976" w14:textId="77777777" w:rsidR="003277AA" w:rsidRPr="00016B9A" w:rsidRDefault="003277AA" w:rsidP="001E1156">
      <w:pPr>
        <w:jc w:val="both"/>
        <w:rPr>
          <w:b/>
          <w:sz w:val="32"/>
          <w:szCs w:val="32"/>
        </w:rPr>
      </w:pPr>
      <w:r w:rsidRPr="00016B9A">
        <w:rPr>
          <w:b/>
          <w:sz w:val="32"/>
          <w:szCs w:val="32"/>
        </w:rPr>
        <w:t>Additional Demands</w:t>
      </w:r>
    </w:p>
    <w:p w14:paraId="230EED44" w14:textId="77777777" w:rsidR="003277AA" w:rsidRPr="00016B9A" w:rsidRDefault="003277AA" w:rsidP="001E1156">
      <w:pPr>
        <w:jc w:val="both"/>
        <w:rPr>
          <w:b/>
          <w:sz w:val="32"/>
          <w:szCs w:val="32"/>
        </w:rPr>
      </w:pPr>
    </w:p>
    <w:p w14:paraId="0EB11037" w14:textId="77777777" w:rsidR="003277AA" w:rsidRPr="00016B9A" w:rsidRDefault="00C75413" w:rsidP="001E1156">
      <w:pPr>
        <w:jc w:val="both"/>
        <w:rPr>
          <w:b/>
        </w:rPr>
      </w:pPr>
      <w:r>
        <w:rPr>
          <w:b/>
        </w:rPr>
        <w:t>Outsourcing / Merger/ Acquisitions</w:t>
      </w:r>
    </w:p>
    <w:p w14:paraId="39C7BE89" w14:textId="7F729FC9" w:rsidR="003277AA" w:rsidRPr="00016B9A" w:rsidRDefault="003277AA" w:rsidP="001E1156">
      <w:pPr>
        <w:jc w:val="both"/>
      </w:pPr>
      <w:r w:rsidRPr="00016B9A">
        <w:t xml:space="preserve">The current agreement does not provide for any payments to employees who have been permanently laid off or terminated without cause. </w:t>
      </w:r>
      <w:r w:rsidR="00C75413">
        <w:t xml:space="preserve">While there are no current plans to sell the business, in order to maintain marketability of </w:t>
      </w:r>
      <w:r w:rsidR="00000430">
        <w:t>organization.  T</w:t>
      </w:r>
      <w:r w:rsidR="00C75413">
        <w:t>he M</w:t>
      </w:r>
      <w:r w:rsidR="00792B79">
        <w:t>a</w:t>
      </w:r>
      <w:r w:rsidR="00C75413">
        <w:t>nagement team must limit the amount of any severance cost that may result in a change of ownership.</w:t>
      </w:r>
    </w:p>
    <w:sectPr w:rsidR="003277AA" w:rsidRPr="00016B9A" w:rsidSect="00935B0A">
      <w:headerReference w:type="default" r:id="rId7"/>
      <w:footerReference w:type="even" r:id="rId8"/>
      <w:footerReference w:type="default" r:id="rId9"/>
      <w:footerReference w:type="first" r:id="rId10"/>
      <w:pgSz w:w="12240" w:h="15840"/>
      <w:pgMar w:top="1440" w:right="1440" w:bottom="1440" w:left="1440" w:header="720" w:footer="720" w:gutter="0"/>
      <w:pgNumType w:start="18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4A218" w14:textId="77777777" w:rsidR="00643451" w:rsidRDefault="00643451">
      <w:r>
        <w:separator/>
      </w:r>
    </w:p>
  </w:endnote>
  <w:endnote w:type="continuationSeparator" w:id="0">
    <w:p w14:paraId="5FE61F2B" w14:textId="77777777" w:rsidR="00643451" w:rsidRDefault="00643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A286" w14:textId="77777777" w:rsidR="00DB2D14" w:rsidRDefault="00DB2D1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218</w:t>
    </w:r>
    <w:r>
      <w:rPr>
        <w:rStyle w:val="PageNumber"/>
      </w:rPr>
      <w:fldChar w:fldCharType="end"/>
    </w:r>
  </w:p>
  <w:p w14:paraId="44F2CBD1" w14:textId="77777777" w:rsidR="00DB2D14" w:rsidRDefault="00DB2D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3617D" w14:textId="7B5247C0" w:rsidR="001E1156" w:rsidRPr="001E1156" w:rsidRDefault="001E1156" w:rsidP="001E1156">
    <w:pPr>
      <w:widowControl w:val="0"/>
      <w:tabs>
        <w:tab w:val="center" w:pos="4680"/>
        <w:tab w:val="right" w:pos="9360"/>
      </w:tabs>
      <w:jc w:val="center"/>
      <w:rPr>
        <w:rFonts w:eastAsia="Calibri"/>
        <w:bCs/>
        <w:sz w:val="19"/>
        <w:szCs w:val="19"/>
        <w:lang w:val="en-US"/>
      </w:rPr>
    </w:pPr>
    <w:r w:rsidRPr="001E1156">
      <w:rPr>
        <w:rFonts w:eastAsia="Calibri"/>
        <w:bCs/>
        <w:sz w:val="19"/>
        <w:szCs w:val="19"/>
        <w:lang w:val="en-US"/>
      </w:rPr>
      <w:t>Copyright © 202</w:t>
    </w:r>
    <w:r w:rsidR="005162FA">
      <w:rPr>
        <w:rFonts w:eastAsia="Calibri"/>
        <w:bCs/>
        <w:sz w:val="19"/>
        <w:szCs w:val="19"/>
        <w:lang w:val="en-US"/>
      </w:rPr>
      <w:t>4</w:t>
    </w:r>
    <w:r w:rsidRPr="001E1156">
      <w:rPr>
        <w:rFonts w:eastAsia="Calibri"/>
        <w:bCs/>
        <w:sz w:val="19"/>
        <w:szCs w:val="19"/>
        <w:lang w:val="en-US"/>
      </w:rPr>
      <w:t xml:space="preserve"> Pearson Canada Inc.</w:t>
    </w:r>
  </w:p>
  <w:p w14:paraId="6E4FD71E" w14:textId="77777777" w:rsidR="00DB2D14" w:rsidRPr="001E1156" w:rsidRDefault="001E1156" w:rsidP="001E1156">
    <w:pPr>
      <w:widowControl w:val="0"/>
      <w:tabs>
        <w:tab w:val="center" w:pos="4680"/>
        <w:tab w:val="right" w:pos="9360"/>
      </w:tabs>
      <w:jc w:val="center"/>
      <w:rPr>
        <w:rFonts w:eastAsia="Calibri"/>
        <w:sz w:val="19"/>
        <w:szCs w:val="19"/>
        <w:lang w:val="en-US"/>
      </w:rPr>
    </w:pPr>
    <w:r w:rsidRPr="001E1156">
      <w:rPr>
        <w:rFonts w:eastAsia="Calibri"/>
        <w:sz w:val="19"/>
        <w:szCs w:val="19"/>
        <w:lang w:val="en-US"/>
      </w:rPr>
      <w:fldChar w:fldCharType="begin"/>
    </w:r>
    <w:r w:rsidRPr="001E1156">
      <w:rPr>
        <w:rFonts w:eastAsia="Calibri"/>
        <w:sz w:val="19"/>
        <w:szCs w:val="19"/>
        <w:lang w:val="en-US"/>
      </w:rPr>
      <w:instrText xml:space="preserve"> PAGE   \* MERGEFORMAT </w:instrText>
    </w:r>
    <w:r w:rsidRPr="001E1156">
      <w:rPr>
        <w:rFonts w:eastAsia="Calibri"/>
        <w:sz w:val="19"/>
        <w:szCs w:val="19"/>
        <w:lang w:val="en-US"/>
      </w:rPr>
      <w:fldChar w:fldCharType="separate"/>
    </w:r>
    <w:r w:rsidR="00BA0C81">
      <w:rPr>
        <w:rFonts w:eastAsia="Calibri"/>
        <w:noProof/>
        <w:sz w:val="19"/>
        <w:szCs w:val="19"/>
        <w:lang w:val="en-US"/>
      </w:rPr>
      <w:t>180</w:t>
    </w:r>
    <w:r w:rsidRPr="001E1156">
      <w:rPr>
        <w:rFonts w:eastAsia="Calibri"/>
        <w:noProof/>
        <w:sz w:val="19"/>
        <w:szCs w:val="19"/>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AC417" w14:textId="77777777" w:rsidR="00DB2D14" w:rsidRPr="00D7439B" w:rsidRDefault="00DB2D14" w:rsidP="00C5776B">
    <w:pPr>
      <w:pStyle w:val="Footer"/>
      <w:rPr>
        <w:sz w:val="20"/>
      </w:rPr>
    </w:pPr>
    <w:r>
      <w:rPr>
        <w:rStyle w:val="PageNumber"/>
        <w:sz w:val="20"/>
      </w:rPr>
      <w:t>Copyright © 2016</w:t>
    </w:r>
    <w:r w:rsidRPr="004070B8">
      <w:rPr>
        <w:rStyle w:val="PageNumber"/>
        <w:sz w:val="20"/>
      </w:rPr>
      <w:t xml:space="preserve"> Pearson Canada Inc.</w:t>
    </w:r>
    <w:r w:rsidRPr="004070B8">
      <w:rPr>
        <w:rStyle w:val="PageNumber"/>
        <w:sz w:val="20"/>
      </w:rPr>
      <w:tab/>
    </w:r>
    <w:r w:rsidRPr="004070B8">
      <w:rPr>
        <w:rStyle w:val="PageNumber"/>
        <w:sz w:val="20"/>
      </w:rPr>
      <w:tab/>
    </w:r>
    <w:r w:rsidRPr="004070B8">
      <w:rPr>
        <w:rStyle w:val="PageNumber"/>
        <w:sz w:val="20"/>
      </w:rPr>
      <w:fldChar w:fldCharType="begin"/>
    </w:r>
    <w:r w:rsidRPr="004070B8">
      <w:rPr>
        <w:rStyle w:val="PageNumber"/>
        <w:sz w:val="20"/>
      </w:rPr>
      <w:instrText xml:space="preserve"> PAGE </w:instrText>
    </w:r>
    <w:r w:rsidRPr="004070B8">
      <w:rPr>
        <w:rStyle w:val="PageNumber"/>
        <w:sz w:val="20"/>
      </w:rPr>
      <w:fldChar w:fldCharType="separate"/>
    </w:r>
    <w:r w:rsidR="00935B0A">
      <w:rPr>
        <w:rStyle w:val="PageNumber"/>
        <w:noProof/>
        <w:sz w:val="20"/>
      </w:rPr>
      <w:t>180</w:t>
    </w:r>
    <w:r w:rsidRPr="004070B8">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918EC" w14:textId="77777777" w:rsidR="00643451" w:rsidRDefault="00643451">
      <w:r>
        <w:separator/>
      </w:r>
    </w:p>
  </w:footnote>
  <w:footnote w:type="continuationSeparator" w:id="0">
    <w:p w14:paraId="2C9EEA35" w14:textId="77777777" w:rsidR="00643451" w:rsidRDefault="00643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AE829" w14:textId="0ABC4BEC" w:rsidR="00DB2D14" w:rsidRDefault="005162FA" w:rsidP="005162FA">
    <w:pPr>
      <w:pStyle w:val="Header"/>
      <w:tabs>
        <w:tab w:val="left" w:pos="5760"/>
      </w:tabs>
      <w:ind w:left="5760" w:hanging="5760"/>
      <w:rPr>
        <w:sz w:val="20"/>
      </w:rPr>
    </w:pPr>
    <w:r>
      <w:rPr>
        <w:spacing w:val="1"/>
        <w:w w:val="105"/>
        <w:sz w:val="19"/>
        <w:szCs w:val="19"/>
      </w:rPr>
      <w:t xml:space="preserve">Instructor’s Manual for </w:t>
    </w:r>
    <w:r w:rsidRPr="00E447DB">
      <w:rPr>
        <w:i/>
        <w:iCs/>
        <w:spacing w:val="1"/>
        <w:w w:val="105"/>
        <w:sz w:val="19"/>
        <w:szCs w:val="19"/>
      </w:rPr>
      <w:t>Labou</w:t>
    </w:r>
    <w:r w:rsidRPr="00E447DB">
      <w:rPr>
        <w:i/>
        <w:iCs/>
        <w:w w:val="105"/>
        <w:sz w:val="19"/>
        <w:szCs w:val="19"/>
      </w:rPr>
      <w:t>r</w:t>
    </w:r>
    <w:r w:rsidRPr="00E447DB">
      <w:rPr>
        <w:i/>
        <w:iCs/>
        <w:spacing w:val="-14"/>
        <w:w w:val="105"/>
        <w:sz w:val="19"/>
        <w:szCs w:val="19"/>
      </w:rPr>
      <w:t xml:space="preserve"> </w:t>
    </w:r>
    <w:r w:rsidRPr="00E447DB">
      <w:rPr>
        <w:i/>
        <w:iCs/>
        <w:spacing w:val="2"/>
        <w:w w:val="105"/>
        <w:sz w:val="19"/>
        <w:szCs w:val="19"/>
      </w:rPr>
      <w:t>R</w:t>
    </w:r>
    <w:r w:rsidRPr="00E447DB">
      <w:rPr>
        <w:i/>
        <w:iCs/>
        <w:spacing w:val="1"/>
        <w:w w:val="105"/>
        <w:sz w:val="19"/>
        <w:szCs w:val="19"/>
      </w:rPr>
      <w:t>e</w:t>
    </w:r>
    <w:r w:rsidRPr="00E447DB">
      <w:rPr>
        <w:i/>
        <w:iCs/>
        <w:w w:val="105"/>
        <w:sz w:val="19"/>
        <w:szCs w:val="19"/>
      </w:rPr>
      <w:t>l</w:t>
    </w:r>
    <w:r w:rsidRPr="00E447DB">
      <w:rPr>
        <w:i/>
        <w:iCs/>
        <w:spacing w:val="1"/>
        <w:w w:val="105"/>
        <w:sz w:val="19"/>
        <w:szCs w:val="19"/>
      </w:rPr>
      <w:t>a</w:t>
    </w:r>
    <w:r w:rsidRPr="00E447DB">
      <w:rPr>
        <w:i/>
        <w:iCs/>
        <w:w w:val="105"/>
        <w:sz w:val="19"/>
        <w:szCs w:val="19"/>
      </w:rPr>
      <w:t>ti</w:t>
    </w:r>
    <w:r w:rsidRPr="00E447DB">
      <w:rPr>
        <w:i/>
        <w:iCs/>
        <w:spacing w:val="1"/>
        <w:w w:val="105"/>
        <w:sz w:val="19"/>
        <w:szCs w:val="19"/>
      </w:rPr>
      <w:t>ons</w:t>
    </w:r>
    <w:r>
      <w:rPr>
        <w:spacing w:val="1"/>
        <w:w w:val="105"/>
        <w:sz w:val="19"/>
        <w:szCs w:val="19"/>
      </w:rPr>
      <w:t>, Sixth</w:t>
    </w:r>
    <w:r>
      <w:rPr>
        <w:spacing w:val="-13"/>
        <w:w w:val="105"/>
        <w:sz w:val="19"/>
        <w:szCs w:val="19"/>
      </w:rPr>
      <w:t xml:space="preserve"> </w:t>
    </w:r>
    <w:r>
      <w:rPr>
        <w:spacing w:val="1"/>
        <w:w w:val="105"/>
        <w:sz w:val="19"/>
        <w:szCs w:val="19"/>
      </w:rPr>
      <w:t>Ed</w:t>
    </w:r>
    <w:r>
      <w:rPr>
        <w:w w:val="105"/>
        <w:sz w:val="19"/>
        <w:szCs w:val="19"/>
      </w:rPr>
      <w:t>iti</w:t>
    </w:r>
    <w:r>
      <w:rPr>
        <w:spacing w:val="1"/>
        <w:w w:val="105"/>
        <w:sz w:val="19"/>
        <w:szCs w:val="19"/>
      </w:rPr>
      <w:t>o</w:t>
    </w:r>
    <w:r>
      <w:rPr>
        <w:w w:val="105"/>
        <w:sz w:val="19"/>
        <w:szCs w:val="19"/>
      </w:rPr>
      <w:t>n</w:t>
    </w:r>
    <w:r>
      <w:rPr>
        <w:w w:val="105"/>
        <w:sz w:val="19"/>
        <w:szCs w:val="19"/>
      </w:rPr>
      <w:tab/>
    </w:r>
    <w:r w:rsidR="00DB2D14">
      <w:rPr>
        <w:sz w:val="20"/>
      </w:rPr>
      <w:t xml:space="preserve">Appendix C Contract Negotiation Simulation </w:t>
    </w:r>
  </w:p>
  <w:p w14:paraId="3D593A5F" w14:textId="77777777" w:rsidR="00DB2D14" w:rsidRDefault="00DB2D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B5077"/>
    <w:multiLevelType w:val="hybridMultilevel"/>
    <w:tmpl w:val="5A7A584E"/>
    <w:lvl w:ilvl="0" w:tplc="BCE2D132">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8A6AF3"/>
    <w:multiLevelType w:val="hybridMultilevel"/>
    <w:tmpl w:val="00A8A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D5787B"/>
    <w:multiLevelType w:val="multilevel"/>
    <w:tmpl w:val="B53C6978"/>
    <w:lvl w:ilvl="0">
      <w:start w:val="1"/>
      <w:numFmt w:val="decimal"/>
      <w:lvlText w:val="%1."/>
      <w:lvlJc w:val="left"/>
      <w:pPr>
        <w:tabs>
          <w:tab w:val="num" w:pos="360"/>
        </w:tabs>
        <w:ind w:left="360" w:hanging="360"/>
      </w:pPr>
    </w:lvl>
    <w:lvl w:ilvl="1">
      <w:start w:val="4"/>
      <w:numFmt w:val="decimalZero"/>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03A35E2"/>
    <w:multiLevelType w:val="hybridMultilevel"/>
    <w:tmpl w:val="CDEEB25C"/>
    <w:lvl w:ilvl="0" w:tplc="BCE2D132">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0774E4"/>
    <w:multiLevelType w:val="hybridMultilevel"/>
    <w:tmpl w:val="3B20848A"/>
    <w:lvl w:ilvl="0" w:tplc="F6D4E20A">
      <w:start w:val="1"/>
      <w:numFmt w:val="decimal"/>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1FA4B43"/>
    <w:multiLevelType w:val="hybridMultilevel"/>
    <w:tmpl w:val="EC54D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42BDF"/>
    <w:multiLevelType w:val="hybridMultilevel"/>
    <w:tmpl w:val="87705914"/>
    <w:lvl w:ilvl="0" w:tplc="BCE2D132">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505A9C"/>
    <w:multiLevelType w:val="singleLevel"/>
    <w:tmpl w:val="87820602"/>
    <w:lvl w:ilvl="0">
      <w:start w:val="1"/>
      <w:numFmt w:val="decimal"/>
      <w:lvlText w:val="%1)"/>
      <w:lvlJc w:val="left"/>
      <w:pPr>
        <w:tabs>
          <w:tab w:val="num" w:pos="360"/>
        </w:tabs>
        <w:ind w:left="0" w:firstLine="0"/>
      </w:pPr>
    </w:lvl>
  </w:abstractNum>
  <w:abstractNum w:abstractNumId="8" w15:restartNumberingAfterBreak="0">
    <w:nsid w:val="1F791092"/>
    <w:multiLevelType w:val="singleLevel"/>
    <w:tmpl w:val="C8447DA6"/>
    <w:lvl w:ilvl="0">
      <w:start w:val="1"/>
      <w:numFmt w:val="decimal"/>
      <w:lvlText w:val="%1."/>
      <w:lvlJc w:val="left"/>
      <w:pPr>
        <w:tabs>
          <w:tab w:val="num" w:pos="360"/>
        </w:tabs>
        <w:ind w:left="360" w:hanging="360"/>
      </w:pPr>
    </w:lvl>
  </w:abstractNum>
  <w:abstractNum w:abstractNumId="9" w15:restartNumberingAfterBreak="0">
    <w:nsid w:val="21877783"/>
    <w:multiLevelType w:val="hybridMultilevel"/>
    <w:tmpl w:val="44CE0A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3884EC4"/>
    <w:multiLevelType w:val="hybridMultilevel"/>
    <w:tmpl w:val="D1762C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26053B71"/>
    <w:multiLevelType w:val="hybridMultilevel"/>
    <w:tmpl w:val="64CA0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65ADD"/>
    <w:multiLevelType w:val="hybridMultilevel"/>
    <w:tmpl w:val="36A22BE0"/>
    <w:lvl w:ilvl="0" w:tplc="BB7C275C">
      <w:start w:val="1"/>
      <w:numFmt w:val="decimal"/>
      <w:lvlText w:val="%1."/>
      <w:lvlJc w:val="left"/>
      <w:pPr>
        <w:tabs>
          <w:tab w:val="num" w:pos="288"/>
        </w:tabs>
        <w:ind w:left="288"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086549C"/>
    <w:multiLevelType w:val="hybridMultilevel"/>
    <w:tmpl w:val="D1762C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3A1576BE"/>
    <w:multiLevelType w:val="hybridMultilevel"/>
    <w:tmpl w:val="EC308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845658"/>
    <w:multiLevelType w:val="singleLevel"/>
    <w:tmpl w:val="04090011"/>
    <w:lvl w:ilvl="0">
      <w:start w:val="1"/>
      <w:numFmt w:val="decimal"/>
      <w:lvlText w:val="%1)"/>
      <w:lvlJc w:val="left"/>
      <w:pPr>
        <w:tabs>
          <w:tab w:val="num" w:pos="360"/>
        </w:tabs>
        <w:ind w:left="360" w:hanging="360"/>
      </w:pPr>
    </w:lvl>
  </w:abstractNum>
  <w:abstractNum w:abstractNumId="16" w15:restartNumberingAfterBreak="0">
    <w:nsid w:val="3E4D5C44"/>
    <w:multiLevelType w:val="hybridMultilevel"/>
    <w:tmpl w:val="2F6A5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804BDC"/>
    <w:multiLevelType w:val="singleLevel"/>
    <w:tmpl w:val="87820602"/>
    <w:lvl w:ilvl="0">
      <w:start w:val="1"/>
      <w:numFmt w:val="decimal"/>
      <w:lvlText w:val="%1)"/>
      <w:lvlJc w:val="left"/>
      <w:pPr>
        <w:tabs>
          <w:tab w:val="num" w:pos="360"/>
        </w:tabs>
        <w:ind w:left="0" w:firstLine="0"/>
      </w:pPr>
    </w:lvl>
  </w:abstractNum>
  <w:abstractNum w:abstractNumId="18" w15:restartNumberingAfterBreak="0">
    <w:nsid w:val="4EA6045A"/>
    <w:multiLevelType w:val="hybridMultilevel"/>
    <w:tmpl w:val="3C52755A"/>
    <w:lvl w:ilvl="0" w:tplc="762AB770">
      <w:start w:val="1"/>
      <w:numFmt w:val="decimal"/>
      <w:lvlText w:val="%1)"/>
      <w:lvlJc w:val="left"/>
      <w:pPr>
        <w:tabs>
          <w:tab w:val="num" w:pos="288"/>
        </w:tabs>
        <w:ind w:left="216"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4591B79"/>
    <w:multiLevelType w:val="singleLevel"/>
    <w:tmpl w:val="C8447DA6"/>
    <w:lvl w:ilvl="0">
      <w:start w:val="1"/>
      <w:numFmt w:val="decimal"/>
      <w:lvlText w:val="%1."/>
      <w:lvlJc w:val="left"/>
      <w:pPr>
        <w:tabs>
          <w:tab w:val="num" w:pos="360"/>
        </w:tabs>
        <w:ind w:left="360" w:hanging="360"/>
      </w:pPr>
    </w:lvl>
  </w:abstractNum>
  <w:abstractNum w:abstractNumId="20" w15:restartNumberingAfterBreak="0">
    <w:nsid w:val="54E6486D"/>
    <w:multiLevelType w:val="multilevel"/>
    <w:tmpl w:val="9A845B94"/>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14F69A4"/>
    <w:multiLevelType w:val="hybridMultilevel"/>
    <w:tmpl w:val="0A4A1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050CD6"/>
    <w:multiLevelType w:val="hybridMultilevel"/>
    <w:tmpl w:val="5DD07240"/>
    <w:lvl w:ilvl="0" w:tplc="BCE2D132">
      <w:start w:val="1"/>
      <w:numFmt w:val="bullet"/>
      <w:lvlText w:val=""/>
      <w:lvlJc w:val="left"/>
      <w:pPr>
        <w:tabs>
          <w:tab w:val="num" w:pos="288"/>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9D2493"/>
    <w:multiLevelType w:val="multilevel"/>
    <w:tmpl w:val="87E4BE46"/>
    <w:lvl w:ilvl="0">
      <w:start w:val="1"/>
      <w:numFmt w:val="decimal"/>
      <w:lvlText w:val="%1"/>
      <w:lvlJc w:val="left"/>
      <w:pPr>
        <w:ind w:left="420" w:hanging="420"/>
      </w:pPr>
      <w:rPr>
        <w:rFonts w:hint="default"/>
      </w:rPr>
    </w:lvl>
    <w:lvl w:ilvl="1">
      <w:start w:val="2"/>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5D67129"/>
    <w:multiLevelType w:val="singleLevel"/>
    <w:tmpl w:val="D8F82094"/>
    <w:lvl w:ilvl="0">
      <w:start w:val="1"/>
      <w:numFmt w:val="decimal"/>
      <w:lvlText w:val="%1."/>
      <w:lvlJc w:val="left"/>
      <w:pPr>
        <w:tabs>
          <w:tab w:val="num" w:pos="360"/>
        </w:tabs>
        <w:ind w:left="0" w:firstLine="0"/>
      </w:pPr>
      <w:rPr>
        <w:rFonts w:hint="default"/>
      </w:rPr>
    </w:lvl>
  </w:abstractNum>
  <w:num w:numId="1" w16cid:durableId="24838253">
    <w:abstractNumId w:val="17"/>
  </w:num>
  <w:num w:numId="2" w16cid:durableId="42797579">
    <w:abstractNumId w:val="2"/>
  </w:num>
  <w:num w:numId="3" w16cid:durableId="806162513">
    <w:abstractNumId w:val="24"/>
  </w:num>
  <w:num w:numId="4" w16cid:durableId="144008813">
    <w:abstractNumId w:val="7"/>
  </w:num>
  <w:num w:numId="5" w16cid:durableId="1900558070">
    <w:abstractNumId w:val="15"/>
  </w:num>
  <w:num w:numId="6" w16cid:durableId="1030451397">
    <w:abstractNumId w:val="19"/>
  </w:num>
  <w:num w:numId="7" w16cid:durableId="1713264264">
    <w:abstractNumId w:val="8"/>
  </w:num>
  <w:num w:numId="8" w16cid:durableId="57558802">
    <w:abstractNumId w:val="18"/>
  </w:num>
  <w:num w:numId="9" w16cid:durableId="1647666501">
    <w:abstractNumId w:val="0"/>
  </w:num>
  <w:num w:numId="10" w16cid:durableId="614406926">
    <w:abstractNumId w:val="3"/>
  </w:num>
  <w:num w:numId="11" w16cid:durableId="741680558">
    <w:abstractNumId w:val="22"/>
  </w:num>
  <w:num w:numId="12" w16cid:durableId="726806608">
    <w:abstractNumId w:val="6"/>
  </w:num>
  <w:num w:numId="13" w16cid:durableId="950403892">
    <w:abstractNumId w:val="12"/>
  </w:num>
  <w:num w:numId="14" w16cid:durableId="510148057">
    <w:abstractNumId w:val="4"/>
  </w:num>
  <w:num w:numId="15" w16cid:durableId="1342321887">
    <w:abstractNumId w:val="1"/>
  </w:num>
  <w:num w:numId="16" w16cid:durableId="2124959766">
    <w:abstractNumId w:val="5"/>
  </w:num>
  <w:num w:numId="17" w16cid:durableId="401026427">
    <w:abstractNumId w:val="11"/>
  </w:num>
  <w:num w:numId="18" w16cid:durableId="1896113985">
    <w:abstractNumId w:val="21"/>
  </w:num>
  <w:num w:numId="19" w16cid:durableId="365108953">
    <w:abstractNumId w:val="23"/>
  </w:num>
  <w:num w:numId="20" w16cid:durableId="2123840145">
    <w:abstractNumId w:val="14"/>
  </w:num>
  <w:num w:numId="21" w16cid:durableId="1020354205">
    <w:abstractNumId w:val="20"/>
  </w:num>
  <w:num w:numId="22" w16cid:durableId="186676059">
    <w:abstractNumId w:val="10"/>
  </w:num>
  <w:num w:numId="23" w16cid:durableId="46224232">
    <w:abstractNumId w:val="13"/>
  </w:num>
  <w:num w:numId="24" w16cid:durableId="786852326">
    <w:abstractNumId w:val="2"/>
    <w:lvlOverride w:ilvl="0">
      <w:startOverride w:val="19"/>
    </w:lvlOverride>
  </w:num>
  <w:num w:numId="25" w16cid:durableId="881290191">
    <w:abstractNumId w:val="2"/>
    <w:lvlOverride w:ilvl="0">
      <w:startOverride w:val="21"/>
    </w:lvlOverride>
  </w:num>
  <w:num w:numId="26" w16cid:durableId="1505363921">
    <w:abstractNumId w:val="16"/>
  </w:num>
  <w:num w:numId="27" w16cid:durableId="115383356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rachi Arora">
    <w15:presenceInfo w15:providerId="AD" w15:userId="S::prachi.arora@pearson.com::cd6306d6-74f7-429a-a998-5ad6199545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4AD0"/>
    <w:rsid w:val="00000430"/>
    <w:rsid w:val="00003AF8"/>
    <w:rsid w:val="00014D9B"/>
    <w:rsid w:val="000163C1"/>
    <w:rsid w:val="000C7591"/>
    <w:rsid w:val="00106A77"/>
    <w:rsid w:val="0013121D"/>
    <w:rsid w:val="0016584F"/>
    <w:rsid w:val="0017167A"/>
    <w:rsid w:val="00176B8D"/>
    <w:rsid w:val="00192327"/>
    <w:rsid w:val="00194017"/>
    <w:rsid w:val="001A2B06"/>
    <w:rsid w:val="001A482A"/>
    <w:rsid w:val="001E03B5"/>
    <w:rsid w:val="001E1156"/>
    <w:rsid w:val="001E15F4"/>
    <w:rsid w:val="001F77EA"/>
    <w:rsid w:val="0021304C"/>
    <w:rsid w:val="002343BC"/>
    <w:rsid w:val="00257BC8"/>
    <w:rsid w:val="00264AD0"/>
    <w:rsid w:val="002F70E4"/>
    <w:rsid w:val="003277AA"/>
    <w:rsid w:val="0036179D"/>
    <w:rsid w:val="00372EF3"/>
    <w:rsid w:val="00384438"/>
    <w:rsid w:val="003B6BAF"/>
    <w:rsid w:val="00411214"/>
    <w:rsid w:val="00437DDD"/>
    <w:rsid w:val="004401B5"/>
    <w:rsid w:val="0044277E"/>
    <w:rsid w:val="00490DAB"/>
    <w:rsid w:val="004C3F59"/>
    <w:rsid w:val="004C44AA"/>
    <w:rsid w:val="004D6C40"/>
    <w:rsid w:val="004F453D"/>
    <w:rsid w:val="00507E16"/>
    <w:rsid w:val="005162FA"/>
    <w:rsid w:val="00523F61"/>
    <w:rsid w:val="005257D8"/>
    <w:rsid w:val="00536EE3"/>
    <w:rsid w:val="00537C27"/>
    <w:rsid w:val="0056544A"/>
    <w:rsid w:val="005A2EDB"/>
    <w:rsid w:val="005C2593"/>
    <w:rsid w:val="005D7E95"/>
    <w:rsid w:val="005F3C7E"/>
    <w:rsid w:val="00605DB6"/>
    <w:rsid w:val="00613321"/>
    <w:rsid w:val="006364E4"/>
    <w:rsid w:val="00641013"/>
    <w:rsid w:val="00643451"/>
    <w:rsid w:val="00644ABE"/>
    <w:rsid w:val="00653F70"/>
    <w:rsid w:val="006604B4"/>
    <w:rsid w:val="006E38A0"/>
    <w:rsid w:val="006E4893"/>
    <w:rsid w:val="007063E0"/>
    <w:rsid w:val="007341BB"/>
    <w:rsid w:val="00757987"/>
    <w:rsid w:val="00771159"/>
    <w:rsid w:val="00772283"/>
    <w:rsid w:val="00792B79"/>
    <w:rsid w:val="007A45FD"/>
    <w:rsid w:val="007E23E1"/>
    <w:rsid w:val="00866DC7"/>
    <w:rsid w:val="008B3E0F"/>
    <w:rsid w:val="008D30AF"/>
    <w:rsid w:val="008E6FAB"/>
    <w:rsid w:val="008F35CA"/>
    <w:rsid w:val="008F3C08"/>
    <w:rsid w:val="00903E8A"/>
    <w:rsid w:val="00922647"/>
    <w:rsid w:val="00935B0A"/>
    <w:rsid w:val="00984BBE"/>
    <w:rsid w:val="00985548"/>
    <w:rsid w:val="009E2ED8"/>
    <w:rsid w:val="00A0417A"/>
    <w:rsid w:val="00A40CC7"/>
    <w:rsid w:val="00A50CCA"/>
    <w:rsid w:val="00A62613"/>
    <w:rsid w:val="00A85123"/>
    <w:rsid w:val="00A863C4"/>
    <w:rsid w:val="00AA4684"/>
    <w:rsid w:val="00AA6B66"/>
    <w:rsid w:val="00AB3D67"/>
    <w:rsid w:val="00AB444F"/>
    <w:rsid w:val="00AE3667"/>
    <w:rsid w:val="00B229B0"/>
    <w:rsid w:val="00B320B9"/>
    <w:rsid w:val="00B47830"/>
    <w:rsid w:val="00B7215B"/>
    <w:rsid w:val="00B758B0"/>
    <w:rsid w:val="00BA0C81"/>
    <w:rsid w:val="00BD190D"/>
    <w:rsid w:val="00C03A62"/>
    <w:rsid w:val="00C323ED"/>
    <w:rsid w:val="00C52A8D"/>
    <w:rsid w:val="00C5776B"/>
    <w:rsid w:val="00C75413"/>
    <w:rsid w:val="00CA5414"/>
    <w:rsid w:val="00CD1C51"/>
    <w:rsid w:val="00CE0873"/>
    <w:rsid w:val="00CF153C"/>
    <w:rsid w:val="00D11B23"/>
    <w:rsid w:val="00D13E1D"/>
    <w:rsid w:val="00D453A2"/>
    <w:rsid w:val="00D962D2"/>
    <w:rsid w:val="00DA05B1"/>
    <w:rsid w:val="00DB2D14"/>
    <w:rsid w:val="00DB416A"/>
    <w:rsid w:val="00DC3366"/>
    <w:rsid w:val="00E21BCA"/>
    <w:rsid w:val="00EA1C38"/>
    <w:rsid w:val="00EB4132"/>
    <w:rsid w:val="00EE7FE8"/>
    <w:rsid w:val="00EF1B72"/>
    <w:rsid w:val="00F03784"/>
    <w:rsid w:val="00F15687"/>
    <w:rsid w:val="00F311E3"/>
    <w:rsid w:val="00F32242"/>
    <w:rsid w:val="00F468D1"/>
    <w:rsid w:val="00F66E17"/>
    <w:rsid w:val="00F6712D"/>
    <w:rsid w:val="00FA3CC1"/>
    <w:rsid w:val="00FB1C80"/>
    <w:rsid w:val="00FE3426"/>
    <w:rsid w:val="00FF598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27E58F"/>
  <w15:chartTrackingRefBased/>
  <w15:docId w15:val="{2877B5C3-D2E9-4934-9004-67FCDD460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eastAsia="en-US"/>
    </w:rPr>
  </w:style>
  <w:style w:type="paragraph" w:styleId="Heading2">
    <w:name w:val="heading 2"/>
    <w:basedOn w:val="Normal"/>
    <w:next w:val="Normal"/>
    <w:qFormat/>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table" w:styleId="TableGrid">
    <w:name w:val="Table Grid"/>
    <w:basedOn w:val="TableNormal"/>
    <w:uiPriority w:val="39"/>
    <w:rsid w:val="008D2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195013"/>
    <w:rPr>
      <w:color w:val="0000FF"/>
      <w:u w:val="single"/>
    </w:rPr>
  </w:style>
  <w:style w:type="character" w:styleId="FollowedHyperlink">
    <w:name w:val="FollowedHyperlink"/>
    <w:rsid w:val="00F73662"/>
    <w:rPr>
      <w:color w:val="800080"/>
      <w:u w:val="single"/>
    </w:rPr>
  </w:style>
  <w:style w:type="paragraph" w:styleId="BalloonText">
    <w:name w:val="Balloon Text"/>
    <w:basedOn w:val="Normal"/>
    <w:link w:val="BalloonTextChar"/>
    <w:uiPriority w:val="99"/>
    <w:semiHidden/>
    <w:unhideWhenUsed/>
    <w:rsid w:val="005F3C7E"/>
    <w:rPr>
      <w:rFonts w:ascii="Segoe UI" w:hAnsi="Segoe UI" w:cs="Segoe UI"/>
      <w:sz w:val="18"/>
      <w:szCs w:val="18"/>
    </w:rPr>
  </w:style>
  <w:style w:type="character" w:customStyle="1" w:styleId="BalloonTextChar">
    <w:name w:val="Balloon Text Char"/>
    <w:link w:val="BalloonText"/>
    <w:uiPriority w:val="99"/>
    <w:semiHidden/>
    <w:rsid w:val="005F3C7E"/>
    <w:rPr>
      <w:rFonts w:ascii="Segoe UI" w:hAnsi="Segoe UI" w:cs="Segoe UI"/>
      <w:sz w:val="18"/>
      <w:szCs w:val="18"/>
      <w:lang w:eastAsia="en-US"/>
    </w:rPr>
  </w:style>
  <w:style w:type="paragraph" w:styleId="ListParagraph">
    <w:name w:val="List Paragraph"/>
    <w:basedOn w:val="Normal"/>
    <w:uiPriority w:val="72"/>
    <w:qFormat/>
    <w:rsid w:val="000C7591"/>
    <w:pPr>
      <w:ind w:left="720"/>
    </w:pPr>
  </w:style>
  <w:style w:type="paragraph" w:styleId="Revision">
    <w:name w:val="Revision"/>
    <w:hidden/>
    <w:uiPriority w:val="71"/>
    <w:semiHidden/>
    <w:rsid w:val="00AA4684"/>
    <w:rPr>
      <w:sz w:val="24"/>
      <w:lang w:eastAsia="en-US"/>
    </w:rPr>
  </w:style>
  <w:style w:type="character" w:styleId="CommentReference">
    <w:name w:val="annotation reference"/>
    <w:basedOn w:val="DefaultParagraphFont"/>
    <w:uiPriority w:val="99"/>
    <w:semiHidden/>
    <w:unhideWhenUsed/>
    <w:rsid w:val="007A45FD"/>
    <w:rPr>
      <w:sz w:val="16"/>
      <w:szCs w:val="16"/>
    </w:rPr>
  </w:style>
  <w:style w:type="paragraph" w:styleId="CommentText">
    <w:name w:val="annotation text"/>
    <w:basedOn w:val="Normal"/>
    <w:link w:val="CommentTextChar"/>
    <w:uiPriority w:val="99"/>
    <w:unhideWhenUsed/>
    <w:rsid w:val="007A45FD"/>
    <w:rPr>
      <w:sz w:val="20"/>
    </w:rPr>
  </w:style>
  <w:style w:type="character" w:customStyle="1" w:styleId="CommentTextChar">
    <w:name w:val="Comment Text Char"/>
    <w:basedOn w:val="DefaultParagraphFont"/>
    <w:link w:val="CommentText"/>
    <w:uiPriority w:val="99"/>
    <w:rsid w:val="007A45FD"/>
    <w:rPr>
      <w:lang w:eastAsia="en-US"/>
    </w:rPr>
  </w:style>
  <w:style w:type="paragraph" w:styleId="CommentSubject">
    <w:name w:val="annotation subject"/>
    <w:basedOn w:val="CommentText"/>
    <w:next w:val="CommentText"/>
    <w:link w:val="CommentSubjectChar"/>
    <w:uiPriority w:val="99"/>
    <w:semiHidden/>
    <w:unhideWhenUsed/>
    <w:rsid w:val="007A45FD"/>
    <w:rPr>
      <w:b/>
      <w:bCs/>
    </w:rPr>
  </w:style>
  <w:style w:type="character" w:customStyle="1" w:styleId="CommentSubjectChar">
    <w:name w:val="Comment Subject Char"/>
    <w:basedOn w:val="CommentTextChar"/>
    <w:link w:val="CommentSubject"/>
    <w:uiPriority w:val="99"/>
    <w:semiHidden/>
    <w:rsid w:val="007A45F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1</Pages>
  <Words>6882</Words>
  <Characters>39228</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Appendix B Contract Negotiation Simulations</vt:lpstr>
    </vt:vector>
  </TitlesOfParts>
  <Company>Pearson Education Canada</Company>
  <LinksUpToDate>false</LinksUpToDate>
  <CharactersWithSpaces>46018</CharactersWithSpaces>
  <SharedDoc>false</SharedDoc>
  <HLinks>
    <vt:vector size="6" baseType="variant">
      <vt:variant>
        <vt:i4>5177435</vt:i4>
      </vt:variant>
      <vt:variant>
        <vt:i4>0</vt:i4>
      </vt:variant>
      <vt:variant>
        <vt:i4>0</vt:i4>
      </vt:variant>
      <vt:variant>
        <vt:i4>5</vt:i4>
      </vt:variant>
      <vt:variant>
        <vt:lpwstr>http://negotech.labour.gc.ca/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Contract Negotiation Simulations</dc:title>
  <dc:subject/>
  <dc:creator>Jennifer Handel</dc:creator>
  <cp:keywords/>
  <dc:description/>
  <cp:lastModifiedBy>Prachi Arora</cp:lastModifiedBy>
  <cp:revision>14</cp:revision>
  <cp:lastPrinted>2019-04-28T16:02:00Z</cp:lastPrinted>
  <dcterms:created xsi:type="dcterms:W3CDTF">2023-05-23T15:43:00Z</dcterms:created>
  <dcterms:modified xsi:type="dcterms:W3CDTF">2023-12-26T14:51:00Z</dcterms:modified>
</cp:coreProperties>
</file>